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8EB70" w14:textId="77777777" w:rsidR="00CE5EC5" w:rsidRDefault="00CE5EC5" w:rsidP="00E612C9">
      <w:pPr>
        <w:ind w:left="360"/>
        <w:rPr>
          <w:sz w:val="96"/>
          <w:szCs w:val="96"/>
        </w:rPr>
      </w:pPr>
    </w:p>
    <w:p w14:paraId="2CBD141C" w14:textId="77777777" w:rsidR="00CE5EC5" w:rsidRDefault="00CE5EC5" w:rsidP="00E612C9">
      <w:pPr>
        <w:ind w:left="360"/>
        <w:rPr>
          <w:sz w:val="96"/>
          <w:szCs w:val="96"/>
        </w:rPr>
      </w:pPr>
    </w:p>
    <w:p w14:paraId="6CB949B7" w14:textId="77777777" w:rsidR="00CE5EC5" w:rsidRDefault="00CE5EC5" w:rsidP="00E612C9">
      <w:pPr>
        <w:ind w:left="360"/>
        <w:rPr>
          <w:sz w:val="96"/>
          <w:szCs w:val="96"/>
        </w:rPr>
      </w:pPr>
    </w:p>
    <w:p w14:paraId="1B4DDFA1" w14:textId="77777777" w:rsidR="009A0D9B" w:rsidRPr="00CE5EC5" w:rsidRDefault="00CE5EC5" w:rsidP="00E612C9">
      <w:pPr>
        <w:ind w:left="360"/>
        <w:rPr>
          <w:sz w:val="96"/>
          <w:szCs w:val="96"/>
        </w:rPr>
      </w:pPr>
      <w:r w:rsidRPr="00CE5EC5">
        <w:rPr>
          <w:sz w:val="96"/>
          <w:szCs w:val="96"/>
        </w:rPr>
        <w:t>Neuroendocrine Tumours</w:t>
      </w:r>
    </w:p>
    <w:p w14:paraId="1588D791" w14:textId="77777777" w:rsidR="00CE5EC5" w:rsidRPr="00CE5EC5" w:rsidRDefault="00CE5EC5" w:rsidP="00E612C9">
      <w:pPr>
        <w:ind w:left="360"/>
        <w:rPr>
          <w:sz w:val="96"/>
          <w:szCs w:val="96"/>
        </w:rPr>
      </w:pPr>
    </w:p>
    <w:p w14:paraId="3DC2925E" w14:textId="77777777" w:rsidR="00CE5EC5" w:rsidRPr="00CE5EC5" w:rsidRDefault="00CE5EC5" w:rsidP="00E612C9">
      <w:pPr>
        <w:ind w:left="360"/>
        <w:rPr>
          <w:sz w:val="96"/>
          <w:szCs w:val="96"/>
        </w:rPr>
      </w:pPr>
      <w:r w:rsidRPr="00CE5EC5">
        <w:rPr>
          <w:sz w:val="96"/>
          <w:szCs w:val="96"/>
        </w:rPr>
        <w:t>A Guide for Patients</w:t>
      </w:r>
    </w:p>
    <w:p w14:paraId="6C75FEEE" w14:textId="77777777" w:rsidR="009A0D9B" w:rsidRDefault="009A0D9B" w:rsidP="00E612C9">
      <w:pPr>
        <w:ind w:left="360"/>
      </w:pPr>
    </w:p>
    <w:tbl>
      <w:tblPr>
        <w:tblpPr w:leftFromText="187" w:rightFromText="187" w:horzAnchor="margin" w:tblpXSpec="center" w:tblpYSpec="bottom"/>
        <w:tblW w:w="5000" w:type="pct"/>
        <w:tblLook w:val="04A0" w:firstRow="1" w:lastRow="0" w:firstColumn="1" w:lastColumn="0" w:noHBand="0" w:noVBand="1"/>
      </w:tblPr>
      <w:tblGrid>
        <w:gridCol w:w="9456"/>
      </w:tblGrid>
      <w:tr w:rsidR="009A0D9B" w14:paraId="103DDA67" w14:textId="77777777">
        <w:tc>
          <w:tcPr>
            <w:tcW w:w="5000" w:type="pct"/>
          </w:tcPr>
          <w:p w14:paraId="05C1E80D" w14:textId="77777777" w:rsidR="00E46126" w:rsidRDefault="00E46126" w:rsidP="00E46126">
            <w:pPr>
              <w:pStyle w:val="Default"/>
              <w:ind w:left="360"/>
              <w:rPr>
                <w:rFonts w:ascii="Arial" w:hAnsi="Arial" w:cs="Arial"/>
                <w:sz w:val="28"/>
                <w:szCs w:val="28"/>
              </w:rPr>
            </w:pPr>
          </w:p>
          <w:p w14:paraId="7AEFEA4D" w14:textId="77777777" w:rsidR="00E46126" w:rsidRDefault="00E46126" w:rsidP="00E46126">
            <w:pPr>
              <w:pStyle w:val="Default"/>
              <w:ind w:left="360"/>
              <w:rPr>
                <w:rFonts w:ascii="Arial" w:hAnsi="Arial" w:cs="Arial"/>
                <w:sz w:val="28"/>
                <w:szCs w:val="28"/>
              </w:rPr>
            </w:pPr>
          </w:p>
          <w:p w14:paraId="60FC72EC" w14:textId="77777777" w:rsidR="00E46126" w:rsidRDefault="00E46126" w:rsidP="00E46126">
            <w:pPr>
              <w:pStyle w:val="Default"/>
              <w:pBdr>
                <w:top w:val="single" w:sz="4" w:space="1" w:color="auto"/>
                <w:left w:val="single" w:sz="4" w:space="4" w:color="auto"/>
                <w:bottom w:val="single" w:sz="4" w:space="1" w:color="auto"/>
                <w:right w:val="single" w:sz="4" w:space="4" w:color="auto"/>
              </w:pBdr>
              <w:ind w:left="360"/>
              <w:rPr>
                <w:rFonts w:ascii="Arial" w:hAnsi="Arial" w:cs="Arial"/>
              </w:rPr>
            </w:pPr>
            <w:r w:rsidRPr="00515A67">
              <w:rPr>
                <w:rFonts w:ascii="Arial" w:hAnsi="Arial" w:cs="Arial"/>
              </w:rPr>
              <w:t xml:space="preserve">This booklet was developed by </w:t>
            </w:r>
          </w:p>
          <w:p w14:paraId="4FD1B7C0" w14:textId="77777777" w:rsidR="00E46126" w:rsidRPr="00515A67" w:rsidRDefault="00E46126" w:rsidP="00E46126">
            <w:pPr>
              <w:pStyle w:val="Default"/>
              <w:pBdr>
                <w:top w:val="single" w:sz="4" w:space="1" w:color="auto"/>
                <w:left w:val="single" w:sz="4" w:space="4" w:color="auto"/>
                <w:bottom w:val="single" w:sz="4" w:space="1" w:color="auto"/>
                <w:right w:val="single" w:sz="4" w:space="4" w:color="auto"/>
              </w:pBdr>
              <w:ind w:left="360"/>
              <w:rPr>
                <w:rFonts w:ascii="Arial" w:hAnsi="Arial" w:cs="Arial"/>
              </w:rPr>
            </w:pPr>
            <w:r w:rsidRPr="00515A67">
              <w:rPr>
                <w:rFonts w:ascii="Arial" w:hAnsi="Arial" w:cs="Arial"/>
              </w:rPr>
              <w:t>Avril Hull,</w:t>
            </w:r>
            <w:r>
              <w:rPr>
                <w:rFonts w:ascii="Arial" w:hAnsi="Arial" w:cs="Arial"/>
              </w:rPr>
              <w:t xml:space="preserve"> Clinical Nurse Specialist for Neur</w:t>
            </w:r>
            <w:r w:rsidRPr="00515A67">
              <w:rPr>
                <w:rFonts w:ascii="Arial" w:hAnsi="Arial" w:cs="Arial"/>
              </w:rPr>
              <w:t>oendocrine Tumours and Dr Ben Lawrence, Medical Oncologist</w:t>
            </w:r>
            <w:r>
              <w:rPr>
                <w:rFonts w:ascii="Arial" w:hAnsi="Arial" w:cs="Arial"/>
              </w:rPr>
              <w:t xml:space="preserve"> who are both based at Auckland District Health Board.</w:t>
            </w:r>
          </w:p>
          <w:p w14:paraId="3B832FCB" w14:textId="77777777" w:rsidR="00E46126" w:rsidRPr="00515A67" w:rsidRDefault="00E46126" w:rsidP="00E46126">
            <w:pPr>
              <w:pStyle w:val="Default"/>
              <w:pBdr>
                <w:top w:val="single" w:sz="4" w:space="1" w:color="auto"/>
                <w:left w:val="single" w:sz="4" w:space="4" w:color="auto"/>
                <w:bottom w:val="single" w:sz="4" w:space="1" w:color="auto"/>
                <w:right w:val="single" w:sz="4" w:space="4" w:color="auto"/>
              </w:pBdr>
              <w:ind w:left="360"/>
              <w:rPr>
                <w:rFonts w:ascii="Arial" w:hAnsi="Arial" w:cs="Arial"/>
              </w:rPr>
            </w:pPr>
          </w:p>
          <w:p w14:paraId="32CD5FEE" w14:textId="77777777" w:rsidR="00E46126" w:rsidRPr="00515A67" w:rsidRDefault="00E46126" w:rsidP="00E46126">
            <w:pPr>
              <w:pStyle w:val="Default"/>
              <w:pBdr>
                <w:top w:val="single" w:sz="4" w:space="1" w:color="auto"/>
                <w:left w:val="single" w:sz="4" w:space="4" w:color="auto"/>
                <w:bottom w:val="single" w:sz="4" w:space="1" w:color="auto"/>
                <w:right w:val="single" w:sz="4" w:space="4" w:color="auto"/>
              </w:pBdr>
              <w:ind w:left="360"/>
              <w:rPr>
                <w:rFonts w:ascii="Arial" w:hAnsi="Arial" w:cs="Arial"/>
              </w:rPr>
            </w:pPr>
            <w:r w:rsidRPr="00515A67">
              <w:rPr>
                <w:rFonts w:ascii="Arial" w:hAnsi="Arial" w:cs="Arial"/>
              </w:rPr>
              <w:t xml:space="preserve">A sincere thank you to Catherine </w:t>
            </w:r>
            <w:proofErr w:type="spellStart"/>
            <w:r w:rsidRPr="00515A67">
              <w:rPr>
                <w:rFonts w:ascii="Arial" w:hAnsi="Arial" w:cs="Arial"/>
              </w:rPr>
              <w:t>Bouvier</w:t>
            </w:r>
            <w:proofErr w:type="spellEnd"/>
            <w:r w:rsidRPr="00515A67">
              <w:rPr>
                <w:rFonts w:ascii="Arial" w:hAnsi="Arial" w:cs="Arial"/>
              </w:rPr>
              <w:t>, Director, NET Patient Foundation UK for granting permission to use and adapt information booklets created by the NET Patient Foundation in the creation of this booklet.</w:t>
            </w:r>
          </w:p>
          <w:p w14:paraId="0BE5F77E" w14:textId="77777777" w:rsidR="00E46126" w:rsidRDefault="00E46126" w:rsidP="00E46126">
            <w:pPr>
              <w:pStyle w:val="Default"/>
              <w:ind w:left="360"/>
              <w:rPr>
                <w:rFonts w:ascii="Arial" w:hAnsi="Arial" w:cs="Arial"/>
                <w:sz w:val="28"/>
                <w:szCs w:val="28"/>
              </w:rPr>
            </w:pPr>
          </w:p>
          <w:p w14:paraId="105461EF" w14:textId="77777777" w:rsidR="009A0D9B" w:rsidRPr="009A0D9B" w:rsidRDefault="009A0D9B" w:rsidP="00E612C9">
            <w:pPr>
              <w:pStyle w:val="NoSpacing"/>
              <w:ind w:left="360"/>
            </w:pPr>
          </w:p>
        </w:tc>
      </w:tr>
    </w:tbl>
    <w:p w14:paraId="2FF06D52" w14:textId="77777777" w:rsidR="009A0D9B" w:rsidRDefault="009A0D9B" w:rsidP="00E612C9">
      <w:pPr>
        <w:ind w:left="360"/>
      </w:pPr>
    </w:p>
    <w:p w14:paraId="359EBCB4" w14:textId="77777777" w:rsidR="009A0D9B" w:rsidRDefault="009A0D9B" w:rsidP="00E612C9">
      <w:pPr>
        <w:ind w:left="360"/>
        <w:jc w:val="center"/>
        <w:rPr>
          <w:b/>
          <w:sz w:val="48"/>
          <w:szCs w:val="48"/>
        </w:rPr>
      </w:pPr>
      <w:r>
        <w:br w:type="page"/>
      </w:r>
      <w:r w:rsidRPr="00B6685C">
        <w:rPr>
          <w:b/>
          <w:sz w:val="48"/>
          <w:szCs w:val="48"/>
        </w:rPr>
        <w:lastRenderedPageBreak/>
        <w:t>Contents</w:t>
      </w:r>
    </w:p>
    <w:p w14:paraId="25BA1E08" w14:textId="77777777" w:rsidR="009A0D9B" w:rsidRDefault="009A0D9B" w:rsidP="00E612C9">
      <w:pPr>
        <w:ind w:left="360"/>
        <w:jc w:val="center"/>
        <w:rPr>
          <w:b/>
          <w:sz w:val="48"/>
          <w:szCs w:val="48"/>
        </w:rPr>
      </w:pPr>
    </w:p>
    <w:p w14:paraId="701EEE2C" w14:textId="77777777" w:rsidR="009A0D9B" w:rsidRPr="00515A67" w:rsidRDefault="009A0D9B" w:rsidP="00515A67">
      <w:pPr>
        <w:ind w:left="360"/>
        <w:rPr>
          <w:rFonts w:ascii="Arial" w:hAnsi="Arial" w:cs="Arial"/>
          <w:sz w:val="48"/>
          <w:szCs w:val="48"/>
        </w:rPr>
      </w:pPr>
    </w:p>
    <w:p w14:paraId="6DA402F2" w14:textId="77777777" w:rsidR="009A0D9B" w:rsidRPr="00515A67" w:rsidRDefault="009A0D9B" w:rsidP="00515A67">
      <w:pPr>
        <w:pStyle w:val="ListParagraph"/>
        <w:numPr>
          <w:ilvl w:val="0"/>
          <w:numId w:val="2"/>
        </w:numPr>
        <w:ind w:left="360" w:firstLine="0"/>
        <w:rPr>
          <w:rFonts w:ascii="Arial" w:hAnsi="Arial" w:cs="Arial"/>
          <w:sz w:val="32"/>
          <w:szCs w:val="32"/>
        </w:rPr>
      </w:pPr>
      <w:r w:rsidRPr="00515A67">
        <w:rPr>
          <w:rFonts w:ascii="Arial" w:hAnsi="Arial" w:cs="Arial"/>
          <w:sz w:val="32"/>
          <w:szCs w:val="32"/>
        </w:rPr>
        <w:t>Introduction</w:t>
      </w:r>
    </w:p>
    <w:p w14:paraId="4811EC95" w14:textId="77777777" w:rsidR="009A0D9B" w:rsidRPr="00515A67" w:rsidRDefault="009A0D9B" w:rsidP="00515A67">
      <w:pPr>
        <w:pStyle w:val="ListParagraph"/>
        <w:numPr>
          <w:ilvl w:val="0"/>
          <w:numId w:val="2"/>
        </w:numPr>
        <w:ind w:left="360" w:firstLine="0"/>
        <w:rPr>
          <w:rFonts w:ascii="Arial" w:hAnsi="Arial" w:cs="Arial"/>
          <w:sz w:val="32"/>
          <w:szCs w:val="32"/>
        </w:rPr>
      </w:pPr>
      <w:r w:rsidRPr="00515A67">
        <w:rPr>
          <w:rFonts w:ascii="Arial" w:hAnsi="Arial" w:cs="Arial"/>
          <w:sz w:val="32"/>
          <w:szCs w:val="32"/>
        </w:rPr>
        <w:t>What is Cancer?</w:t>
      </w:r>
    </w:p>
    <w:p w14:paraId="72ADF4E8" w14:textId="77777777" w:rsidR="002B5B79" w:rsidRPr="00515A67" w:rsidRDefault="002B5B79" w:rsidP="00515A67">
      <w:pPr>
        <w:pStyle w:val="ListParagraph"/>
        <w:numPr>
          <w:ilvl w:val="0"/>
          <w:numId w:val="2"/>
        </w:numPr>
        <w:ind w:left="360" w:firstLine="0"/>
        <w:rPr>
          <w:rFonts w:ascii="Arial" w:hAnsi="Arial" w:cs="Arial"/>
          <w:sz w:val="32"/>
          <w:szCs w:val="32"/>
        </w:rPr>
      </w:pPr>
      <w:r w:rsidRPr="00515A67">
        <w:rPr>
          <w:rFonts w:ascii="Arial" w:hAnsi="Arial" w:cs="Arial"/>
          <w:sz w:val="32"/>
          <w:szCs w:val="32"/>
        </w:rPr>
        <w:t>Terminology</w:t>
      </w:r>
    </w:p>
    <w:p w14:paraId="16994DE3" w14:textId="77777777" w:rsidR="009A0D9B" w:rsidRPr="00515A67" w:rsidRDefault="009A0D9B" w:rsidP="00515A67">
      <w:pPr>
        <w:pStyle w:val="ListParagraph"/>
        <w:numPr>
          <w:ilvl w:val="0"/>
          <w:numId w:val="2"/>
        </w:numPr>
        <w:ind w:left="360" w:firstLine="0"/>
        <w:rPr>
          <w:rFonts w:ascii="Arial" w:hAnsi="Arial" w:cs="Arial"/>
          <w:sz w:val="32"/>
          <w:szCs w:val="32"/>
        </w:rPr>
      </w:pPr>
      <w:r w:rsidRPr="00515A67">
        <w:rPr>
          <w:rFonts w:ascii="Arial" w:hAnsi="Arial" w:cs="Arial"/>
          <w:sz w:val="32"/>
          <w:szCs w:val="32"/>
        </w:rPr>
        <w:t>What are Neuroendocrine Tumours</w:t>
      </w:r>
      <w:r w:rsidR="000E00A6" w:rsidRPr="00515A67">
        <w:rPr>
          <w:rFonts w:ascii="Arial" w:hAnsi="Arial" w:cs="Arial"/>
          <w:sz w:val="32"/>
          <w:szCs w:val="32"/>
        </w:rPr>
        <w:t>(NETs)</w:t>
      </w:r>
      <w:r w:rsidRPr="00515A67">
        <w:rPr>
          <w:rFonts w:ascii="Arial" w:hAnsi="Arial" w:cs="Arial"/>
          <w:sz w:val="32"/>
          <w:szCs w:val="32"/>
        </w:rPr>
        <w:t>?</w:t>
      </w:r>
    </w:p>
    <w:p w14:paraId="124DBCA2" w14:textId="77777777" w:rsidR="000E00A6" w:rsidRPr="00515A67" w:rsidRDefault="000711FE" w:rsidP="00515A67">
      <w:pPr>
        <w:pStyle w:val="ListParagraph"/>
        <w:numPr>
          <w:ilvl w:val="0"/>
          <w:numId w:val="2"/>
        </w:numPr>
        <w:ind w:left="360" w:firstLine="0"/>
        <w:rPr>
          <w:rFonts w:ascii="Arial" w:hAnsi="Arial" w:cs="Arial"/>
          <w:sz w:val="32"/>
          <w:szCs w:val="32"/>
        </w:rPr>
      </w:pPr>
      <w:r w:rsidRPr="00515A67">
        <w:rPr>
          <w:rFonts w:ascii="Arial" w:hAnsi="Arial" w:cs="Arial"/>
          <w:sz w:val="32"/>
          <w:szCs w:val="32"/>
        </w:rPr>
        <w:t>Where</w:t>
      </w:r>
      <w:r w:rsidR="000E00A6" w:rsidRPr="00515A67">
        <w:rPr>
          <w:rFonts w:ascii="Arial" w:hAnsi="Arial" w:cs="Arial"/>
          <w:sz w:val="32"/>
          <w:szCs w:val="32"/>
        </w:rPr>
        <w:t xml:space="preserve"> </w:t>
      </w:r>
      <w:r w:rsidR="00230E80">
        <w:rPr>
          <w:rFonts w:ascii="Arial" w:hAnsi="Arial" w:cs="Arial"/>
          <w:sz w:val="32"/>
          <w:szCs w:val="32"/>
        </w:rPr>
        <w:t>NETs</w:t>
      </w:r>
      <w:r w:rsidR="000E00A6" w:rsidRPr="00515A67">
        <w:rPr>
          <w:rFonts w:ascii="Arial" w:hAnsi="Arial" w:cs="Arial"/>
          <w:sz w:val="32"/>
          <w:szCs w:val="32"/>
        </w:rPr>
        <w:t xml:space="preserve"> occur</w:t>
      </w:r>
    </w:p>
    <w:p w14:paraId="4B4A4B0C" w14:textId="77777777" w:rsidR="009A0D9B" w:rsidRPr="00515A67" w:rsidRDefault="002B5B79" w:rsidP="00515A67">
      <w:pPr>
        <w:pStyle w:val="ListParagraph"/>
        <w:numPr>
          <w:ilvl w:val="0"/>
          <w:numId w:val="2"/>
        </w:numPr>
        <w:ind w:left="360" w:firstLine="0"/>
        <w:rPr>
          <w:rFonts w:ascii="Arial" w:hAnsi="Arial" w:cs="Arial"/>
          <w:sz w:val="32"/>
          <w:szCs w:val="32"/>
        </w:rPr>
      </w:pPr>
      <w:r w:rsidRPr="00515A67">
        <w:rPr>
          <w:rFonts w:ascii="Arial" w:hAnsi="Arial" w:cs="Arial"/>
          <w:sz w:val="32"/>
          <w:szCs w:val="32"/>
        </w:rPr>
        <w:t>D</w:t>
      </w:r>
      <w:r w:rsidR="009A0D9B" w:rsidRPr="00515A67">
        <w:rPr>
          <w:rFonts w:ascii="Arial" w:hAnsi="Arial" w:cs="Arial"/>
          <w:sz w:val="32"/>
          <w:szCs w:val="32"/>
        </w:rPr>
        <w:t>ifferent types of NETs</w:t>
      </w:r>
    </w:p>
    <w:p w14:paraId="7C2DEE09" w14:textId="77777777" w:rsidR="002B5B79" w:rsidRPr="00515A67" w:rsidRDefault="002B5B79" w:rsidP="00515A67">
      <w:pPr>
        <w:pStyle w:val="ListParagraph"/>
        <w:numPr>
          <w:ilvl w:val="0"/>
          <w:numId w:val="2"/>
        </w:numPr>
        <w:ind w:left="360" w:firstLine="0"/>
        <w:rPr>
          <w:rFonts w:ascii="Arial" w:hAnsi="Arial" w:cs="Arial"/>
          <w:sz w:val="32"/>
          <w:szCs w:val="32"/>
        </w:rPr>
      </w:pPr>
      <w:r w:rsidRPr="00515A67">
        <w:rPr>
          <w:rFonts w:ascii="Arial" w:hAnsi="Arial" w:cs="Arial"/>
          <w:sz w:val="32"/>
          <w:szCs w:val="32"/>
        </w:rPr>
        <w:t>What Causes NETs</w:t>
      </w:r>
    </w:p>
    <w:p w14:paraId="0911D7F1" w14:textId="77777777" w:rsidR="002B5B79" w:rsidRPr="00515A67" w:rsidRDefault="002B5B79" w:rsidP="00515A67">
      <w:pPr>
        <w:pStyle w:val="ListParagraph"/>
        <w:numPr>
          <w:ilvl w:val="0"/>
          <w:numId w:val="2"/>
        </w:numPr>
        <w:rPr>
          <w:rFonts w:ascii="Arial" w:hAnsi="Arial" w:cs="Arial"/>
          <w:sz w:val="32"/>
          <w:szCs w:val="32"/>
        </w:rPr>
      </w:pPr>
      <w:r w:rsidRPr="00515A67">
        <w:rPr>
          <w:rFonts w:ascii="Arial" w:hAnsi="Arial" w:cs="Arial"/>
          <w:sz w:val="32"/>
          <w:szCs w:val="32"/>
        </w:rPr>
        <w:t>What is known about NETs</w:t>
      </w:r>
    </w:p>
    <w:p w14:paraId="0C95F805" w14:textId="77777777" w:rsidR="000711FE" w:rsidRPr="00515A67" w:rsidRDefault="00564B68" w:rsidP="00515A67">
      <w:pPr>
        <w:pStyle w:val="ListParagraph"/>
        <w:ind w:left="360"/>
        <w:rPr>
          <w:rFonts w:ascii="Arial" w:hAnsi="Arial" w:cs="Arial"/>
          <w:sz w:val="32"/>
          <w:szCs w:val="32"/>
        </w:rPr>
      </w:pPr>
      <w:r>
        <w:rPr>
          <w:rFonts w:ascii="Arial" w:hAnsi="Arial" w:cs="Arial"/>
          <w:sz w:val="32"/>
          <w:szCs w:val="32"/>
        </w:rPr>
        <w:t>9</w:t>
      </w:r>
      <w:r w:rsidR="00515A67">
        <w:rPr>
          <w:rFonts w:ascii="Arial" w:hAnsi="Arial" w:cs="Arial"/>
          <w:sz w:val="32"/>
          <w:szCs w:val="32"/>
        </w:rPr>
        <w:t>.</w:t>
      </w:r>
      <w:r>
        <w:rPr>
          <w:rFonts w:ascii="Arial" w:hAnsi="Arial" w:cs="Arial"/>
          <w:sz w:val="32"/>
          <w:szCs w:val="32"/>
        </w:rPr>
        <w:t xml:space="preserve"> </w:t>
      </w:r>
      <w:r w:rsidR="000711FE" w:rsidRPr="00515A67">
        <w:rPr>
          <w:rFonts w:ascii="Arial" w:hAnsi="Arial" w:cs="Arial"/>
          <w:sz w:val="32"/>
          <w:szCs w:val="32"/>
        </w:rPr>
        <w:t>Diagnosing NETs</w:t>
      </w:r>
    </w:p>
    <w:p w14:paraId="70588585" w14:textId="77777777" w:rsidR="009A0D9B" w:rsidRPr="00564B68" w:rsidRDefault="00564B68" w:rsidP="00515A67">
      <w:pPr>
        <w:pStyle w:val="ListParagraph"/>
        <w:ind w:left="360"/>
        <w:rPr>
          <w:rFonts w:ascii="Arial" w:hAnsi="Arial" w:cs="Arial"/>
          <w:sz w:val="32"/>
          <w:szCs w:val="32"/>
        </w:rPr>
      </w:pPr>
      <w:r>
        <w:rPr>
          <w:rFonts w:ascii="Arial" w:hAnsi="Arial" w:cs="Arial"/>
          <w:sz w:val="32"/>
          <w:szCs w:val="32"/>
        </w:rPr>
        <w:t>10</w:t>
      </w:r>
      <w:r w:rsidR="00515A67" w:rsidRPr="00564B68">
        <w:rPr>
          <w:rFonts w:ascii="Arial" w:hAnsi="Arial" w:cs="Arial"/>
          <w:sz w:val="32"/>
          <w:szCs w:val="32"/>
        </w:rPr>
        <w:t>.</w:t>
      </w:r>
      <w:r w:rsidR="009A0D9B" w:rsidRPr="00564B68">
        <w:rPr>
          <w:rFonts w:ascii="Arial" w:hAnsi="Arial" w:cs="Arial"/>
          <w:sz w:val="32"/>
          <w:szCs w:val="32"/>
        </w:rPr>
        <w:t>Investigations/Tests you may be asked to do</w:t>
      </w:r>
    </w:p>
    <w:p w14:paraId="0F0737E1" w14:textId="77777777" w:rsidR="009A0D9B" w:rsidRPr="00564B68" w:rsidRDefault="00564B68" w:rsidP="00515A67">
      <w:pPr>
        <w:pStyle w:val="ListParagraph"/>
        <w:ind w:left="360"/>
        <w:rPr>
          <w:rFonts w:ascii="Arial" w:hAnsi="Arial" w:cs="Arial"/>
          <w:sz w:val="32"/>
          <w:szCs w:val="32"/>
        </w:rPr>
      </w:pPr>
      <w:r>
        <w:rPr>
          <w:rFonts w:ascii="Arial" w:hAnsi="Arial" w:cs="Arial"/>
          <w:sz w:val="32"/>
          <w:szCs w:val="32"/>
        </w:rPr>
        <w:t>11</w:t>
      </w:r>
      <w:r w:rsidR="00515A67" w:rsidRPr="00564B68">
        <w:rPr>
          <w:rFonts w:ascii="Arial" w:hAnsi="Arial" w:cs="Arial"/>
          <w:sz w:val="32"/>
          <w:szCs w:val="32"/>
        </w:rPr>
        <w:t>.</w:t>
      </w:r>
      <w:r w:rsidR="009A0D9B" w:rsidRPr="00564B68">
        <w:rPr>
          <w:rFonts w:ascii="Arial" w:hAnsi="Arial" w:cs="Arial"/>
          <w:sz w:val="32"/>
          <w:szCs w:val="32"/>
        </w:rPr>
        <w:t>Treatments offered for NETs</w:t>
      </w:r>
    </w:p>
    <w:p w14:paraId="22F77042" w14:textId="77777777" w:rsidR="002C303C" w:rsidRPr="00564B68" w:rsidRDefault="00564B68" w:rsidP="00515A67">
      <w:pPr>
        <w:pStyle w:val="ListParagraph"/>
        <w:ind w:left="360"/>
        <w:rPr>
          <w:rFonts w:ascii="Arial" w:hAnsi="Arial" w:cs="Arial"/>
          <w:sz w:val="32"/>
          <w:szCs w:val="32"/>
        </w:rPr>
      </w:pPr>
      <w:r>
        <w:rPr>
          <w:rFonts w:ascii="Arial" w:hAnsi="Arial" w:cs="Arial"/>
          <w:sz w:val="32"/>
          <w:szCs w:val="32"/>
        </w:rPr>
        <w:t>12</w:t>
      </w:r>
      <w:r w:rsidR="00515A67" w:rsidRPr="00564B68">
        <w:rPr>
          <w:rFonts w:ascii="Arial" w:hAnsi="Arial" w:cs="Arial"/>
          <w:sz w:val="32"/>
          <w:szCs w:val="32"/>
        </w:rPr>
        <w:t>.</w:t>
      </w:r>
      <w:r w:rsidR="002C303C" w:rsidRPr="00564B68">
        <w:rPr>
          <w:rFonts w:ascii="Arial" w:hAnsi="Arial" w:cs="Arial"/>
          <w:sz w:val="32"/>
          <w:szCs w:val="32"/>
        </w:rPr>
        <w:t>Multidisciplinary Care</w:t>
      </w:r>
    </w:p>
    <w:p w14:paraId="099A4C54" w14:textId="77777777" w:rsidR="002C303C" w:rsidRPr="00564B68" w:rsidRDefault="00564B68" w:rsidP="00564B68">
      <w:pPr>
        <w:pStyle w:val="ListParagraph"/>
        <w:ind w:left="360"/>
        <w:rPr>
          <w:rFonts w:ascii="Arial" w:hAnsi="Arial" w:cs="Arial"/>
          <w:sz w:val="32"/>
          <w:szCs w:val="32"/>
        </w:rPr>
      </w:pPr>
      <w:r>
        <w:rPr>
          <w:rFonts w:ascii="Arial" w:hAnsi="Arial" w:cs="Arial"/>
          <w:sz w:val="32"/>
          <w:szCs w:val="32"/>
        </w:rPr>
        <w:t>13</w:t>
      </w:r>
      <w:r w:rsidR="00515A67" w:rsidRPr="00564B68">
        <w:rPr>
          <w:rFonts w:ascii="Arial" w:hAnsi="Arial" w:cs="Arial"/>
          <w:sz w:val="32"/>
          <w:szCs w:val="32"/>
        </w:rPr>
        <w:t>.</w:t>
      </w:r>
      <w:r w:rsidR="002C303C" w:rsidRPr="00564B68">
        <w:rPr>
          <w:rFonts w:ascii="Arial" w:hAnsi="Arial" w:cs="Arial"/>
          <w:sz w:val="32"/>
          <w:szCs w:val="32"/>
        </w:rPr>
        <w:t>Communicating with the Healthcare team</w:t>
      </w:r>
    </w:p>
    <w:p w14:paraId="7F6ED667" w14:textId="77777777" w:rsidR="009A0D9B" w:rsidRPr="00564B68" w:rsidRDefault="00564B68" w:rsidP="00515A67">
      <w:pPr>
        <w:pStyle w:val="ListParagraph"/>
        <w:ind w:left="360"/>
        <w:rPr>
          <w:rFonts w:ascii="Arial" w:hAnsi="Arial" w:cs="Arial"/>
          <w:sz w:val="32"/>
          <w:szCs w:val="32"/>
        </w:rPr>
      </w:pPr>
      <w:r w:rsidRPr="00564B68">
        <w:rPr>
          <w:rFonts w:ascii="Arial" w:hAnsi="Arial" w:cs="Arial"/>
          <w:sz w:val="32"/>
          <w:szCs w:val="32"/>
        </w:rPr>
        <w:t>1</w:t>
      </w:r>
      <w:r>
        <w:rPr>
          <w:rFonts w:ascii="Arial" w:hAnsi="Arial" w:cs="Arial"/>
          <w:sz w:val="32"/>
          <w:szCs w:val="32"/>
        </w:rPr>
        <w:t>4</w:t>
      </w:r>
      <w:r w:rsidR="00515A67" w:rsidRPr="00564B68">
        <w:rPr>
          <w:rFonts w:ascii="Arial" w:hAnsi="Arial" w:cs="Arial"/>
          <w:sz w:val="32"/>
          <w:szCs w:val="32"/>
        </w:rPr>
        <w:t>.</w:t>
      </w:r>
      <w:r w:rsidR="009A0D9B" w:rsidRPr="00564B68">
        <w:rPr>
          <w:rFonts w:ascii="Arial" w:hAnsi="Arial" w:cs="Arial"/>
          <w:sz w:val="32"/>
          <w:szCs w:val="32"/>
        </w:rPr>
        <w:t>Living with a NET- diet,</w:t>
      </w:r>
      <w:r w:rsidRPr="00564B68">
        <w:rPr>
          <w:rFonts w:ascii="Arial" w:hAnsi="Arial" w:cs="Arial"/>
          <w:sz w:val="32"/>
          <w:szCs w:val="32"/>
        </w:rPr>
        <w:t xml:space="preserve"> exercise and</w:t>
      </w:r>
      <w:r w:rsidR="009A0D9B" w:rsidRPr="00564B68">
        <w:rPr>
          <w:rFonts w:ascii="Arial" w:hAnsi="Arial" w:cs="Arial"/>
          <w:sz w:val="32"/>
          <w:szCs w:val="32"/>
        </w:rPr>
        <w:t xml:space="preserve"> psychological support</w:t>
      </w:r>
    </w:p>
    <w:p w14:paraId="5A242DD8" w14:textId="77777777" w:rsidR="00564B68" w:rsidRPr="00564B68" w:rsidRDefault="00564B68" w:rsidP="00515A67">
      <w:pPr>
        <w:pStyle w:val="ListParagraph"/>
        <w:ind w:left="360"/>
        <w:rPr>
          <w:rFonts w:ascii="Arial" w:hAnsi="Arial" w:cs="Arial"/>
          <w:sz w:val="32"/>
          <w:szCs w:val="32"/>
        </w:rPr>
      </w:pPr>
      <w:r>
        <w:rPr>
          <w:rFonts w:ascii="Arial" w:hAnsi="Arial" w:cs="Arial"/>
          <w:sz w:val="32"/>
          <w:szCs w:val="32"/>
        </w:rPr>
        <w:t>15</w:t>
      </w:r>
      <w:r w:rsidRPr="00564B68">
        <w:rPr>
          <w:rFonts w:ascii="Arial" w:hAnsi="Arial" w:cs="Arial"/>
          <w:sz w:val="32"/>
          <w:szCs w:val="32"/>
        </w:rPr>
        <w:t>.Your support team and contact numbers</w:t>
      </w:r>
    </w:p>
    <w:p w14:paraId="38FF9E32" w14:textId="77777777" w:rsidR="009A0D9B" w:rsidRPr="00564B68" w:rsidRDefault="00564B68" w:rsidP="00515A67">
      <w:pPr>
        <w:pStyle w:val="ListParagraph"/>
        <w:ind w:left="360"/>
        <w:rPr>
          <w:rFonts w:ascii="Arial" w:hAnsi="Arial" w:cs="Arial"/>
          <w:sz w:val="32"/>
          <w:szCs w:val="32"/>
        </w:rPr>
      </w:pPr>
      <w:r>
        <w:rPr>
          <w:rFonts w:ascii="Arial" w:hAnsi="Arial" w:cs="Arial"/>
          <w:sz w:val="32"/>
          <w:szCs w:val="32"/>
        </w:rPr>
        <w:t>16</w:t>
      </w:r>
      <w:r w:rsidR="00515A67" w:rsidRPr="00564B68">
        <w:rPr>
          <w:rFonts w:ascii="Arial" w:hAnsi="Arial" w:cs="Arial"/>
          <w:sz w:val="32"/>
          <w:szCs w:val="32"/>
        </w:rPr>
        <w:t>.</w:t>
      </w:r>
      <w:r w:rsidR="009A0D9B" w:rsidRPr="00564B68">
        <w:rPr>
          <w:rFonts w:ascii="Arial" w:hAnsi="Arial" w:cs="Arial"/>
          <w:sz w:val="32"/>
          <w:szCs w:val="32"/>
        </w:rPr>
        <w:t>Supports for Cancer and NET patients/ websites of interest</w:t>
      </w:r>
    </w:p>
    <w:p w14:paraId="4164BF21" w14:textId="77777777" w:rsidR="009A0D9B" w:rsidRPr="00515A67" w:rsidRDefault="00564B68" w:rsidP="00515A67">
      <w:pPr>
        <w:pStyle w:val="ListParagraph"/>
        <w:ind w:left="360"/>
        <w:rPr>
          <w:rFonts w:ascii="Arial" w:hAnsi="Arial" w:cs="Arial"/>
          <w:sz w:val="32"/>
          <w:szCs w:val="32"/>
        </w:rPr>
      </w:pPr>
      <w:r>
        <w:rPr>
          <w:rFonts w:ascii="Arial" w:hAnsi="Arial" w:cs="Arial"/>
          <w:sz w:val="32"/>
          <w:szCs w:val="32"/>
        </w:rPr>
        <w:t>17</w:t>
      </w:r>
      <w:r w:rsidR="00515A67" w:rsidRPr="00564B68">
        <w:rPr>
          <w:rFonts w:ascii="Arial" w:hAnsi="Arial" w:cs="Arial"/>
          <w:sz w:val="32"/>
          <w:szCs w:val="32"/>
        </w:rPr>
        <w:t>.</w:t>
      </w:r>
      <w:r w:rsidR="009A0D9B" w:rsidRPr="00564B68">
        <w:rPr>
          <w:rFonts w:ascii="Arial" w:hAnsi="Arial" w:cs="Arial"/>
          <w:sz w:val="32"/>
          <w:szCs w:val="32"/>
        </w:rPr>
        <w:t>GLOSSARY</w:t>
      </w:r>
    </w:p>
    <w:p w14:paraId="51051C18" w14:textId="77777777" w:rsidR="009A0D9B" w:rsidRPr="00515A67" w:rsidRDefault="009A0D9B" w:rsidP="00515A67">
      <w:pPr>
        <w:pStyle w:val="Pa0"/>
        <w:ind w:left="360" w:right="-1620"/>
        <w:rPr>
          <w:rFonts w:ascii="Arial" w:hAnsi="Arial" w:cs="Arial"/>
        </w:rPr>
      </w:pPr>
    </w:p>
    <w:p w14:paraId="4C13AD05" w14:textId="77777777" w:rsidR="009A0D9B" w:rsidRDefault="009A0D9B" w:rsidP="00E612C9">
      <w:pPr>
        <w:pStyle w:val="Default"/>
        <w:ind w:left="360"/>
        <w:rPr>
          <w:rFonts w:ascii="Times New Roman" w:hAnsi="Times New Roman"/>
        </w:rPr>
      </w:pPr>
    </w:p>
    <w:p w14:paraId="29E16CAA" w14:textId="77777777" w:rsidR="009A0D9B" w:rsidRDefault="009A0D9B" w:rsidP="00E612C9">
      <w:pPr>
        <w:pStyle w:val="Default"/>
        <w:ind w:left="360"/>
        <w:rPr>
          <w:rFonts w:ascii="Times New Roman" w:hAnsi="Times New Roman"/>
        </w:rPr>
      </w:pPr>
    </w:p>
    <w:p w14:paraId="4812730D" w14:textId="77777777" w:rsidR="009A0D9B" w:rsidRDefault="009A0D9B" w:rsidP="00E612C9">
      <w:pPr>
        <w:pStyle w:val="Default"/>
        <w:ind w:left="360"/>
        <w:rPr>
          <w:rFonts w:ascii="Times New Roman" w:hAnsi="Times New Roman"/>
        </w:rPr>
      </w:pPr>
    </w:p>
    <w:p w14:paraId="06D48388" w14:textId="77777777" w:rsidR="009A0D9B" w:rsidRDefault="009A0D9B" w:rsidP="00E612C9">
      <w:pPr>
        <w:pStyle w:val="Default"/>
        <w:ind w:left="360"/>
        <w:rPr>
          <w:rFonts w:ascii="Times New Roman" w:hAnsi="Times New Roman"/>
        </w:rPr>
      </w:pPr>
    </w:p>
    <w:p w14:paraId="21C6A8AA" w14:textId="77777777" w:rsidR="009A0D9B" w:rsidRDefault="009A0D9B" w:rsidP="00E612C9">
      <w:pPr>
        <w:pStyle w:val="Default"/>
        <w:ind w:left="360"/>
        <w:rPr>
          <w:rFonts w:ascii="Times New Roman" w:hAnsi="Times New Roman"/>
        </w:rPr>
      </w:pPr>
    </w:p>
    <w:p w14:paraId="5D413455" w14:textId="77777777" w:rsidR="009A0D9B" w:rsidRDefault="009A0D9B" w:rsidP="00E612C9">
      <w:pPr>
        <w:pStyle w:val="Default"/>
        <w:ind w:left="360"/>
        <w:rPr>
          <w:rFonts w:ascii="Times New Roman" w:hAnsi="Times New Roman"/>
        </w:rPr>
      </w:pPr>
    </w:p>
    <w:p w14:paraId="29819206" w14:textId="77777777" w:rsidR="009A0D9B" w:rsidRDefault="009A0D9B" w:rsidP="00E612C9">
      <w:pPr>
        <w:pStyle w:val="Default"/>
        <w:ind w:left="360"/>
        <w:rPr>
          <w:rFonts w:ascii="Times New Roman" w:hAnsi="Times New Roman"/>
        </w:rPr>
      </w:pPr>
    </w:p>
    <w:p w14:paraId="6ACBAE4B" w14:textId="77777777" w:rsidR="009A0D9B" w:rsidRDefault="009A0D9B" w:rsidP="00E612C9">
      <w:pPr>
        <w:pStyle w:val="Default"/>
        <w:ind w:left="360"/>
        <w:rPr>
          <w:rFonts w:ascii="Times New Roman" w:hAnsi="Times New Roman"/>
        </w:rPr>
      </w:pPr>
    </w:p>
    <w:p w14:paraId="22EA6357" w14:textId="77777777" w:rsidR="009A0D9B" w:rsidRDefault="009A0D9B" w:rsidP="00E612C9">
      <w:pPr>
        <w:pStyle w:val="Default"/>
        <w:ind w:left="360"/>
        <w:rPr>
          <w:rFonts w:ascii="Times New Roman" w:hAnsi="Times New Roman"/>
        </w:rPr>
      </w:pPr>
    </w:p>
    <w:p w14:paraId="14F1D042" w14:textId="77777777" w:rsidR="009A0D9B" w:rsidRDefault="009A0D9B" w:rsidP="00E612C9">
      <w:pPr>
        <w:pStyle w:val="Default"/>
        <w:ind w:left="360"/>
        <w:rPr>
          <w:rFonts w:ascii="Times New Roman" w:hAnsi="Times New Roman"/>
        </w:rPr>
      </w:pPr>
    </w:p>
    <w:p w14:paraId="1BCF2AAD" w14:textId="77777777" w:rsidR="009A0D9B" w:rsidRDefault="009A0D9B" w:rsidP="00E612C9">
      <w:pPr>
        <w:pStyle w:val="Default"/>
        <w:ind w:left="360"/>
        <w:rPr>
          <w:rFonts w:ascii="Times New Roman" w:hAnsi="Times New Roman"/>
        </w:rPr>
      </w:pPr>
    </w:p>
    <w:p w14:paraId="75A4F940" w14:textId="77777777" w:rsidR="009A0D9B" w:rsidRDefault="009A0D9B" w:rsidP="00E612C9">
      <w:pPr>
        <w:pStyle w:val="Default"/>
        <w:ind w:left="360"/>
        <w:rPr>
          <w:rFonts w:ascii="Times New Roman" w:hAnsi="Times New Roman"/>
        </w:rPr>
      </w:pPr>
    </w:p>
    <w:p w14:paraId="54FAF440" w14:textId="77777777" w:rsidR="003D593D" w:rsidRDefault="003D593D" w:rsidP="00E612C9">
      <w:pPr>
        <w:pStyle w:val="Default"/>
        <w:ind w:left="360"/>
        <w:rPr>
          <w:rFonts w:ascii="Times New Roman" w:hAnsi="Times New Roman"/>
        </w:rPr>
      </w:pPr>
    </w:p>
    <w:p w14:paraId="3A791996" w14:textId="77777777" w:rsidR="003D593D" w:rsidRDefault="003D593D" w:rsidP="00E612C9">
      <w:pPr>
        <w:pStyle w:val="Default"/>
        <w:ind w:left="360"/>
        <w:rPr>
          <w:rFonts w:ascii="Times New Roman" w:hAnsi="Times New Roman"/>
        </w:rPr>
      </w:pPr>
    </w:p>
    <w:p w14:paraId="52D75D44" w14:textId="77777777" w:rsidR="00DE7AB9" w:rsidRDefault="00DE7AB9" w:rsidP="00F7061B">
      <w:pPr>
        <w:pStyle w:val="Default"/>
        <w:rPr>
          <w:rFonts w:ascii="Arial" w:hAnsi="Arial" w:cs="Arial"/>
          <w:b/>
          <w:sz w:val="36"/>
          <w:szCs w:val="36"/>
          <w:u w:val="single"/>
        </w:rPr>
      </w:pPr>
      <w:r>
        <w:rPr>
          <w:rFonts w:ascii="Arial" w:hAnsi="Arial" w:cs="Arial"/>
          <w:b/>
          <w:sz w:val="36"/>
          <w:szCs w:val="36"/>
          <w:u w:val="single"/>
        </w:rPr>
        <w:t>Introduction</w:t>
      </w:r>
    </w:p>
    <w:p w14:paraId="2B21E860" w14:textId="77777777" w:rsidR="00DE7AB9" w:rsidRPr="00DE7AB9" w:rsidRDefault="00DE7AB9" w:rsidP="00E612C9">
      <w:pPr>
        <w:pStyle w:val="Default"/>
        <w:ind w:left="360"/>
        <w:rPr>
          <w:rFonts w:ascii="Arial" w:hAnsi="Arial" w:cs="Arial"/>
          <w:sz w:val="28"/>
          <w:szCs w:val="28"/>
        </w:rPr>
      </w:pPr>
    </w:p>
    <w:p w14:paraId="4EDC6937" w14:textId="77777777" w:rsidR="00DE7AB9" w:rsidRPr="002B5B79" w:rsidRDefault="00DE7AB9" w:rsidP="00E612C9">
      <w:pPr>
        <w:pStyle w:val="Default"/>
        <w:ind w:left="360"/>
        <w:rPr>
          <w:rFonts w:ascii="Arial" w:hAnsi="Arial" w:cs="Arial"/>
          <w:sz w:val="28"/>
          <w:szCs w:val="28"/>
        </w:rPr>
      </w:pPr>
    </w:p>
    <w:p w14:paraId="78BD419D" w14:textId="77777777" w:rsidR="00125C2A" w:rsidRDefault="00125C2A" w:rsidP="00125C2A">
      <w:pPr>
        <w:rPr>
          <w:rFonts w:ascii="Arial" w:hAnsi="Arial" w:cs="Arial"/>
          <w:sz w:val="28"/>
          <w:szCs w:val="28"/>
        </w:rPr>
      </w:pPr>
      <w:r w:rsidRPr="002B5B79">
        <w:rPr>
          <w:rFonts w:ascii="Arial" w:hAnsi="Arial" w:cs="Arial"/>
          <w:sz w:val="28"/>
          <w:szCs w:val="28"/>
        </w:rPr>
        <w:t>This booklet has been developed to provide some basic and easy to understand info</w:t>
      </w:r>
      <w:r w:rsidR="002E374F">
        <w:rPr>
          <w:rFonts w:ascii="Arial" w:hAnsi="Arial" w:cs="Arial"/>
          <w:sz w:val="28"/>
          <w:szCs w:val="28"/>
        </w:rPr>
        <w:t>rmation</w:t>
      </w:r>
      <w:r w:rsidRPr="002B5B79">
        <w:rPr>
          <w:rFonts w:ascii="Arial" w:hAnsi="Arial" w:cs="Arial"/>
          <w:sz w:val="28"/>
          <w:szCs w:val="28"/>
        </w:rPr>
        <w:t xml:space="preserve"> about neuroendocrine tumours</w:t>
      </w:r>
      <w:r w:rsidR="005008FC">
        <w:rPr>
          <w:rFonts w:ascii="Arial" w:hAnsi="Arial" w:cs="Arial"/>
          <w:sz w:val="28"/>
          <w:szCs w:val="28"/>
        </w:rPr>
        <w:t xml:space="preserve"> </w:t>
      </w:r>
      <w:r w:rsidRPr="002B5B79">
        <w:rPr>
          <w:rFonts w:ascii="Arial" w:hAnsi="Arial" w:cs="Arial"/>
          <w:sz w:val="28"/>
          <w:szCs w:val="28"/>
        </w:rPr>
        <w:t xml:space="preserve">(NETs) for patients and their families. If there is any information in the guide that you do not understand please feel free to discuss it with your specialist nurse or doctor. </w:t>
      </w:r>
    </w:p>
    <w:p w14:paraId="0F8B0DB0" w14:textId="77777777" w:rsidR="005008FC" w:rsidRPr="002B5B79" w:rsidRDefault="005008FC" w:rsidP="00125C2A">
      <w:pPr>
        <w:rPr>
          <w:rFonts w:ascii="Arial" w:hAnsi="Arial" w:cs="Arial"/>
          <w:sz w:val="28"/>
          <w:szCs w:val="28"/>
        </w:rPr>
      </w:pPr>
    </w:p>
    <w:p w14:paraId="6498D0E8" w14:textId="77777777" w:rsidR="00125C2A" w:rsidRDefault="00125C2A" w:rsidP="00125C2A">
      <w:pPr>
        <w:rPr>
          <w:rFonts w:ascii="Arial" w:hAnsi="Arial" w:cs="Arial"/>
          <w:sz w:val="28"/>
          <w:szCs w:val="28"/>
        </w:rPr>
      </w:pPr>
      <w:r w:rsidRPr="002B5B79">
        <w:rPr>
          <w:rFonts w:ascii="Arial" w:hAnsi="Arial" w:cs="Arial"/>
          <w:sz w:val="28"/>
          <w:szCs w:val="28"/>
        </w:rPr>
        <w:t>Further or more detailed information about your type of neuroendocrine cancer may also be available so please do not hesitate to ask for this as well.</w:t>
      </w:r>
      <w:r w:rsidR="00295BB7">
        <w:rPr>
          <w:rFonts w:ascii="Arial" w:hAnsi="Arial" w:cs="Arial"/>
          <w:sz w:val="28"/>
          <w:szCs w:val="28"/>
        </w:rPr>
        <w:t xml:space="preserve"> </w:t>
      </w:r>
      <w:r w:rsidRPr="002B5B79">
        <w:rPr>
          <w:rFonts w:ascii="Arial" w:hAnsi="Arial" w:cs="Arial"/>
          <w:sz w:val="28"/>
          <w:szCs w:val="28"/>
        </w:rPr>
        <w:t xml:space="preserve">We encourage you to discuss any information you find on the </w:t>
      </w:r>
      <w:proofErr w:type="gramStart"/>
      <w:r w:rsidRPr="002B5B79">
        <w:rPr>
          <w:rFonts w:ascii="Arial" w:hAnsi="Arial" w:cs="Arial"/>
          <w:sz w:val="28"/>
          <w:szCs w:val="28"/>
        </w:rPr>
        <w:t>internet</w:t>
      </w:r>
      <w:proofErr w:type="gramEnd"/>
      <w:r w:rsidRPr="002B5B79">
        <w:rPr>
          <w:rFonts w:ascii="Arial" w:hAnsi="Arial" w:cs="Arial"/>
          <w:sz w:val="28"/>
          <w:szCs w:val="28"/>
        </w:rPr>
        <w:t xml:space="preserve"> with your healthcare team.</w:t>
      </w:r>
    </w:p>
    <w:p w14:paraId="5593486B" w14:textId="77777777" w:rsidR="005008FC" w:rsidRDefault="005008FC" w:rsidP="00125C2A">
      <w:pPr>
        <w:rPr>
          <w:rFonts w:ascii="Arial" w:hAnsi="Arial" w:cs="Arial"/>
          <w:sz w:val="28"/>
          <w:szCs w:val="28"/>
        </w:rPr>
      </w:pPr>
    </w:p>
    <w:p w14:paraId="0E4E1F8B" w14:textId="77777777" w:rsidR="00295BB7" w:rsidRPr="00520D97" w:rsidRDefault="00295BB7" w:rsidP="00125C2A">
      <w:pPr>
        <w:rPr>
          <w:rFonts w:ascii="Arial" w:hAnsi="Arial" w:cs="Arial"/>
          <w:sz w:val="28"/>
          <w:szCs w:val="28"/>
        </w:rPr>
      </w:pPr>
      <w:r w:rsidRPr="00520D97">
        <w:rPr>
          <w:rFonts w:ascii="Arial" w:hAnsi="Arial" w:cs="Arial"/>
          <w:sz w:val="28"/>
          <w:szCs w:val="28"/>
        </w:rPr>
        <w:t>We hope this guide will be a helpful and informative resource throughout the coming weeks, months and years.</w:t>
      </w:r>
    </w:p>
    <w:p w14:paraId="661CD5D6" w14:textId="77777777" w:rsidR="005008FC" w:rsidRPr="00295BB7" w:rsidRDefault="005008FC" w:rsidP="00125C2A">
      <w:pPr>
        <w:rPr>
          <w:rFonts w:ascii="Arial" w:hAnsi="Arial" w:cs="Arial"/>
          <w:color w:val="0000FF"/>
          <w:sz w:val="28"/>
          <w:szCs w:val="28"/>
        </w:rPr>
      </w:pPr>
    </w:p>
    <w:p w14:paraId="7B445160" w14:textId="77777777" w:rsidR="00DE7AB9" w:rsidRDefault="00046572" w:rsidP="00125C2A">
      <w:pPr>
        <w:pStyle w:val="Default"/>
        <w:rPr>
          <w:rFonts w:ascii="Arial" w:hAnsi="Arial" w:cs="Arial"/>
          <w:sz w:val="28"/>
          <w:szCs w:val="28"/>
        </w:rPr>
      </w:pPr>
      <w:r w:rsidRPr="002B5B79">
        <w:rPr>
          <w:rFonts w:ascii="Arial" w:hAnsi="Arial" w:cs="Arial"/>
          <w:sz w:val="28"/>
          <w:szCs w:val="28"/>
        </w:rPr>
        <w:t>This</w:t>
      </w:r>
      <w:r w:rsidR="00DE7AB9" w:rsidRPr="002B5B79">
        <w:rPr>
          <w:rFonts w:ascii="Arial" w:hAnsi="Arial" w:cs="Arial"/>
          <w:sz w:val="28"/>
          <w:szCs w:val="28"/>
        </w:rPr>
        <w:t xml:space="preserve"> is a general guide </w:t>
      </w:r>
      <w:r w:rsidRPr="002B5B79">
        <w:rPr>
          <w:rFonts w:ascii="Arial" w:hAnsi="Arial" w:cs="Arial"/>
          <w:sz w:val="28"/>
          <w:szCs w:val="28"/>
        </w:rPr>
        <w:t>and all information provided can also be found on the</w:t>
      </w:r>
      <w:r w:rsidR="00DE7AB9" w:rsidRPr="002B5B79">
        <w:rPr>
          <w:rFonts w:ascii="Arial" w:hAnsi="Arial" w:cs="Arial"/>
          <w:sz w:val="28"/>
          <w:szCs w:val="28"/>
        </w:rPr>
        <w:t xml:space="preserve"> following website:</w:t>
      </w:r>
    </w:p>
    <w:p w14:paraId="06F2B987" w14:textId="77777777" w:rsidR="00312C9A" w:rsidRDefault="00312C9A" w:rsidP="00125C2A">
      <w:pPr>
        <w:pStyle w:val="Default"/>
        <w:rPr>
          <w:rFonts w:ascii="Arial" w:hAnsi="Arial" w:cs="Arial"/>
          <w:sz w:val="28"/>
          <w:szCs w:val="28"/>
        </w:rPr>
      </w:pPr>
    </w:p>
    <w:p w14:paraId="28C42804" w14:textId="465A3484" w:rsidR="00DE7AB9" w:rsidRPr="002B5B79" w:rsidRDefault="00A84D5A" w:rsidP="00A84D5A">
      <w:pPr>
        <w:pStyle w:val="Default"/>
        <w:tabs>
          <w:tab w:val="right" w:pos="9240"/>
        </w:tabs>
        <w:ind w:left="360"/>
        <w:rPr>
          <w:rFonts w:ascii="Arial" w:hAnsi="Arial" w:cs="Arial"/>
          <w:sz w:val="28"/>
          <w:szCs w:val="28"/>
        </w:rPr>
      </w:pPr>
      <w:hyperlink r:id="rId8" w:history="1">
        <w:r w:rsidRPr="00210540">
          <w:rPr>
            <w:rStyle w:val="Hyperlink"/>
            <w:rFonts w:ascii="Arial" w:hAnsi="Arial" w:cs="Arial"/>
            <w:sz w:val="28"/>
            <w:szCs w:val="28"/>
          </w:rPr>
          <w:t>www.network.ac.nz</w:t>
        </w:r>
      </w:hyperlink>
      <w:r>
        <w:rPr>
          <w:rFonts w:ascii="Arial" w:hAnsi="Arial" w:cs="Arial"/>
          <w:sz w:val="28"/>
          <w:szCs w:val="28"/>
        </w:rPr>
        <w:t xml:space="preserve"> </w:t>
      </w:r>
      <w:ins w:id="0" w:author="Siobhan Conroy" w:date="2014-03-20T18:04:00Z">
        <w:r>
          <w:rPr>
            <w:rFonts w:ascii="Arial" w:hAnsi="Arial" w:cs="Arial"/>
            <w:sz w:val="28"/>
            <w:szCs w:val="28"/>
          </w:rPr>
          <w:t xml:space="preserve">(Siobhan to check this </w:t>
        </w:r>
      </w:ins>
      <w:ins w:id="1" w:author="Siobhan Conroy" w:date="2014-03-20T18:05:00Z">
        <w:r>
          <w:rPr>
            <w:rFonts w:ascii="Arial" w:hAnsi="Arial" w:cs="Arial"/>
            <w:sz w:val="28"/>
            <w:szCs w:val="28"/>
          </w:rPr>
          <w:t>still applies</w:t>
        </w:r>
      </w:ins>
      <w:bookmarkStart w:id="2" w:name="_GoBack"/>
      <w:bookmarkEnd w:id="2"/>
      <w:ins w:id="3" w:author="Siobhan Conroy" w:date="2014-03-20T18:04:00Z">
        <w:r>
          <w:rPr>
            <w:rFonts w:ascii="Arial" w:hAnsi="Arial" w:cs="Arial"/>
            <w:sz w:val="28"/>
            <w:szCs w:val="28"/>
          </w:rPr>
          <w:t>)</w:t>
        </w:r>
      </w:ins>
      <w:r>
        <w:rPr>
          <w:rFonts w:ascii="Arial" w:hAnsi="Arial" w:cs="Arial"/>
          <w:sz w:val="28"/>
          <w:szCs w:val="28"/>
        </w:rPr>
        <w:tab/>
      </w:r>
    </w:p>
    <w:p w14:paraId="083FEF3C" w14:textId="77777777" w:rsidR="00DE7AB9" w:rsidRPr="002B5B79" w:rsidRDefault="00DE7AB9" w:rsidP="00E612C9">
      <w:pPr>
        <w:pStyle w:val="Default"/>
        <w:ind w:left="360"/>
        <w:rPr>
          <w:rFonts w:ascii="Arial" w:hAnsi="Arial" w:cs="Arial"/>
          <w:sz w:val="28"/>
          <w:szCs w:val="28"/>
        </w:rPr>
      </w:pPr>
    </w:p>
    <w:p w14:paraId="17C972BE" w14:textId="77777777" w:rsidR="002B5B79" w:rsidRDefault="002B5B79" w:rsidP="00E612C9">
      <w:pPr>
        <w:pStyle w:val="Default"/>
        <w:ind w:left="360"/>
        <w:rPr>
          <w:rFonts w:ascii="Arial" w:hAnsi="Arial" w:cs="Arial"/>
          <w:sz w:val="28"/>
          <w:szCs w:val="28"/>
        </w:rPr>
      </w:pPr>
    </w:p>
    <w:p w14:paraId="2643A15E" w14:textId="77777777" w:rsidR="002B5B79" w:rsidRDefault="002B5B79" w:rsidP="00E612C9">
      <w:pPr>
        <w:pStyle w:val="Default"/>
        <w:ind w:left="360"/>
        <w:rPr>
          <w:rFonts w:ascii="Arial" w:hAnsi="Arial" w:cs="Arial"/>
          <w:sz w:val="28"/>
          <w:szCs w:val="28"/>
        </w:rPr>
      </w:pPr>
    </w:p>
    <w:p w14:paraId="0B924B6C" w14:textId="77777777" w:rsidR="002B5B79" w:rsidRDefault="002B5B79" w:rsidP="00E612C9">
      <w:pPr>
        <w:pStyle w:val="Default"/>
        <w:ind w:left="360"/>
        <w:rPr>
          <w:rFonts w:ascii="Arial" w:hAnsi="Arial" w:cs="Arial"/>
          <w:sz w:val="28"/>
          <w:szCs w:val="28"/>
        </w:rPr>
      </w:pPr>
    </w:p>
    <w:p w14:paraId="06643186" w14:textId="77777777" w:rsidR="00515A67" w:rsidRDefault="00515A67" w:rsidP="00E612C9">
      <w:pPr>
        <w:pStyle w:val="Default"/>
        <w:ind w:left="360"/>
        <w:rPr>
          <w:rFonts w:ascii="Arial" w:hAnsi="Arial" w:cs="Arial"/>
          <w:sz w:val="28"/>
          <w:szCs w:val="28"/>
        </w:rPr>
      </w:pPr>
    </w:p>
    <w:p w14:paraId="4CCC9980" w14:textId="77777777" w:rsidR="00515A67" w:rsidRDefault="00515A67" w:rsidP="00E612C9">
      <w:pPr>
        <w:pStyle w:val="Default"/>
        <w:ind w:left="360"/>
        <w:rPr>
          <w:rFonts w:ascii="Arial" w:hAnsi="Arial" w:cs="Arial"/>
          <w:sz w:val="28"/>
          <w:szCs w:val="28"/>
        </w:rPr>
      </w:pPr>
    </w:p>
    <w:p w14:paraId="6029A9B3" w14:textId="77777777" w:rsidR="00515A67" w:rsidRDefault="00515A67" w:rsidP="00E612C9">
      <w:pPr>
        <w:pStyle w:val="Default"/>
        <w:ind w:left="360"/>
        <w:rPr>
          <w:rFonts w:ascii="Arial" w:hAnsi="Arial" w:cs="Arial"/>
          <w:sz w:val="28"/>
          <w:szCs w:val="28"/>
        </w:rPr>
      </w:pPr>
    </w:p>
    <w:p w14:paraId="39602EF0" w14:textId="77777777" w:rsidR="00DD3CDC" w:rsidRDefault="00DD3CDC" w:rsidP="00E612C9">
      <w:pPr>
        <w:pStyle w:val="Default"/>
        <w:ind w:left="360"/>
        <w:rPr>
          <w:rFonts w:ascii="Arial" w:hAnsi="Arial" w:cs="Arial"/>
          <w:sz w:val="28"/>
          <w:szCs w:val="28"/>
        </w:rPr>
      </w:pPr>
    </w:p>
    <w:p w14:paraId="39F59124" w14:textId="77777777" w:rsidR="003D593D" w:rsidRPr="003D593D" w:rsidRDefault="0050607D" w:rsidP="00E612C9">
      <w:pPr>
        <w:pStyle w:val="Default"/>
        <w:ind w:left="360"/>
        <w:rPr>
          <w:rFonts w:ascii="Arial" w:hAnsi="Arial" w:cs="Arial"/>
          <w:b/>
          <w:sz w:val="36"/>
          <w:szCs w:val="36"/>
          <w:u w:val="single"/>
        </w:rPr>
      </w:pPr>
      <w:r>
        <w:rPr>
          <w:rFonts w:ascii="Arial" w:hAnsi="Arial" w:cs="Arial"/>
          <w:b/>
          <w:sz w:val="36"/>
          <w:szCs w:val="36"/>
          <w:u w:val="single"/>
        </w:rPr>
        <w:br w:type="page"/>
      </w:r>
      <w:r w:rsidR="003D593D" w:rsidRPr="003D593D">
        <w:rPr>
          <w:rFonts w:ascii="Arial" w:hAnsi="Arial" w:cs="Arial"/>
          <w:b/>
          <w:sz w:val="36"/>
          <w:szCs w:val="36"/>
          <w:u w:val="single"/>
        </w:rPr>
        <w:lastRenderedPageBreak/>
        <w:t>What is Cancer?</w:t>
      </w:r>
    </w:p>
    <w:p w14:paraId="1CCDF7C2" w14:textId="77777777" w:rsidR="003D593D" w:rsidRPr="003D593D" w:rsidRDefault="003D593D" w:rsidP="00E612C9">
      <w:pPr>
        <w:ind w:left="360"/>
        <w:rPr>
          <w:rFonts w:ascii="Arial" w:hAnsi="Arial" w:cs="Arial"/>
          <w:sz w:val="36"/>
          <w:szCs w:val="36"/>
          <w:u w:val="single"/>
        </w:rPr>
      </w:pPr>
    </w:p>
    <w:p w14:paraId="24A6939D" w14:textId="77777777" w:rsidR="003D593D" w:rsidRPr="003D593D" w:rsidRDefault="00046572" w:rsidP="00E612C9">
      <w:pPr>
        <w:ind w:left="360"/>
        <w:rPr>
          <w:rFonts w:ascii="Arial" w:hAnsi="Arial" w:cs="Arial"/>
          <w:sz w:val="28"/>
          <w:szCs w:val="28"/>
        </w:rPr>
      </w:pPr>
      <w:r>
        <w:rPr>
          <w:rFonts w:ascii="Arial" w:hAnsi="Arial" w:cs="Arial"/>
          <w:sz w:val="28"/>
          <w:szCs w:val="28"/>
        </w:rPr>
        <w:t xml:space="preserve">The body is made up </w:t>
      </w:r>
      <w:r w:rsidR="005008FC">
        <w:rPr>
          <w:rFonts w:ascii="Arial" w:hAnsi="Arial" w:cs="Arial"/>
          <w:sz w:val="28"/>
          <w:szCs w:val="28"/>
        </w:rPr>
        <w:t xml:space="preserve">of </w:t>
      </w:r>
      <w:r>
        <w:rPr>
          <w:rFonts w:ascii="Arial" w:hAnsi="Arial" w:cs="Arial"/>
          <w:sz w:val="28"/>
          <w:szCs w:val="28"/>
        </w:rPr>
        <w:t xml:space="preserve">many different types of </w:t>
      </w:r>
      <w:r w:rsidRPr="00046572">
        <w:rPr>
          <w:rFonts w:ascii="Arial" w:hAnsi="Arial" w:cs="Arial"/>
          <w:sz w:val="28"/>
          <w:szCs w:val="28"/>
          <w:u w:val="single"/>
        </w:rPr>
        <w:t>cells</w:t>
      </w:r>
      <w:r>
        <w:rPr>
          <w:rFonts w:ascii="Arial" w:hAnsi="Arial" w:cs="Arial"/>
          <w:sz w:val="28"/>
          <w:szCs w:val="28"/>
        </w:rPr>
        <w:t xml:space="preserve">. Normally these cells divide and </w:t>
      </w:r>
      <w:r w:rsidR="005008FC">
        <w:rPr>
          <w:rFonts w:ascii="Arial" w:hAnsi="Arial" w:cs="Arial"/>
          <w:sz w:val="28"/>
          <w:szCs w:val="28"/>
        </w:rPr>
        <w:t xml:space="preserve">copy themselves </w:t>
      </w:r>
      <w:r>
        <w:rPr>
          <w:rFonts w:ascii="Arial" w:hAnsi="Arial" w:cs="Arial"/>
          <w:sz w:val="28"/>
          <w:szCs w:val="28"/>
        </w:rPr>
        <w:t xml:space="preserve">in a controlled manner. </w:t>
      </w:r>
      <w:r w:rsidR="003D593D" w:rsidRPr="003D593D">
        <w:rPr>
          <w:rFonts w:ascii="Arial" w:hAnsi="Arial" w:cs="Arial"/>
          <w:sz w:val="28"/>
          <w:szCs w:val="28"/>
        </w:rPr>
        <w:t xml:space="preserve">In cancer </w:t>
      </w:r>
      <w:r>
        <w:rPr>
          <w:rFonts w:ascii="Arial" w:hAnsi="Arial" w:cs="Arial"/>
          <w:sz w:val="28"/>
          <w:szCs w:val="28"/>
        </w:rPr>
        <w:t>one type of cell</w:t>
      </w:r>
      <w:r w:rsidR="003D593D" w:rsidRPr="003D593D">
        <w:rPr>
          <w:rFonts w:ascii="Arial" w:hAnsi="Arial" w:cs="Arial"/>
          <w:sz w:val="28"/>
          <w:szCs w:val="28"/>
        </w:rPr>
        <w:t xml:space="preserve"> start</w:t>
      </w:r>
      <w:r>
        <w:rPr>
          <w:rFonts w:ascii="Arial" w:hAnsi="Arial" w:cs="Arial"/>
          <w:sz w:val="28"/>
          <w:szCs w:val="28"/>
        </w:rPr>
        <w:t>s</w:t>
      </w:r>
      <w:r w:rsidR="003D593D" w:rsidRPr="003D593D">
        <w:rPr>
          <w:rFonts w:ascii="Arial" w:hAnsi="Arial" w:cs="Arial"/>
          <w:sz w:val="28"/>
          <w:szCs w:val="28"/>
        </w:rPr>
        <w:t xml:space="preserve"> to divide and grow uncontrollably. These </w:t>
      </w:r>
      <w:r>
        <w:rPr>
          <w:rFonts w:ascii="Arial" w:hAnsi="Arial" w:cs="Arial"/>
          <w:sz w:val="28"/>
          <w:szCs w:val="28"/>
        </w:rPr>
        <w:t xml:space="preserve">uncontrolled cells form into </w:t>
      </w:r>
      <w:r w:rsidR="00D70ED2">
        <w:rPr>
          <w:rFonts w:ascii="Arial" w:hAnsi="Arial" w:cs="Arial"/>
          <w:sz w:val="28"/>
          <w:szCs w:val="28"/>
        </w:rPr>
        <w:t>lumps</w:t>
      </w:r>
      <w:r w:rsidR="00F445C5">
        <w:rPr>
          <w:rFonts w:ascii="Arial" w:hAnsi="Arial" w:cs="Arial"/>
          <w:sz w:val="28"/>
          <w:szCs w:val="28"/>
        </w:rPr>
        <w:t xml:space="preserve"> (also called </w:t>
      </w:r>
      <w:r>
        <w:rPr>
          <w:rFonts w:ascii="Arial" w:hAnsi="Arial" w:cs="Arial"/>
          <w:sz w:val="28"/>
          <w:szCs w:val="28"/>
        </w:rPr>
        <w:t xml:space="preserve">masses or </w:t>
      </w:r>
      <w:r w:rsidRPr="00046572">
        <w:rPr>
          <w:rFonts w:ascii="Arial" w:hAnsi="Arial" w:cs="Arial"/>
          <w:sz w:val="28"/>
          <w:szCs w:val="28"/>
          <w:u w:val="single"/>
        </w:rPr>
        <w:t>tumours</w:t>
      </w:r>
      <w:r w:rsidR="00F445C5">
        <w:rPr>
          <w:rFonts w:ascii="Arial" w:hAnsi="Arial" w:cs="Arial"/>
          <w:sz w:val="28"/>
          <w:szCs w:val="28"/>
          <w:u w:val="single"/>
        </w:rPr>
        <w:t>)</w:t>
      </w:r>
      <w:r>
        <w:rPr>
          <w:rFonts w:ascii="Arial" w:hAnsi="Arial" w:cs="Arial"/>
          <w:sz w:val="28"/>
          <w:szCs w:val="28"/>
        </w:rPr>
        <w:t xml:space="preserve"> </w:t>
      </w:r>
      <w:r w:rsidR="003D593D" w:rsidRPr="003D593D">
        <w:rPr>
          <w:rFonts w:ascii="Arial" w:hAnsi="Arial" w:cs="Arial"/>
          <w:sz w:val="28"/>
          <w:szCs w:val="28"/>
        </w:rPr>
        <w:t xml:space="preserve">that invade nearby parts of the body or can spread to more distant parts of the body through the </w:t>
      </w:r>
      <w:r w:rsidR="003D593D" w:rsidRPr="00046572">
        <w:rPr>
          <w:rFonts w:ascii="Arial" w:hAnsi="Arial" w:cs="Arial"/>
          <w:sz w:val="28"/>
          <w:szCs w:val="28"/>
          <w:u w:val="single"/>
        </w:rPr>
        <w:t>lymphatic and blo</w:t>
      </w:r>
      <w:r w:rsidRPr="00046572">
        <w:rPr>
          <w:rFonts w:ascii="Arial" w:hAnsi="Arial" w:cs="Arial"/>
          <w:sz w:val="28"/>
          <w:szCs w:val="28"/>
          <w:u w:val="single"/>
        </w:rPr>
        <w:t>od systems</w:t>
      </w:r>
      <w:r>
        <w:rPr>
          <w:rFonts w:ascii="Arial" w:hAnsi="Arial" w:cs="Arial"/>
          <w:sz w:val="28"/>
          <w:szCs w:val="28"/>
        </w:rPr>
        <w:t xml:space="preserve">. Not all tumours are </w:t>
      </w:r>
      <w:proofErr w:type="gramStart"/>
      <w:r w:rsidR="003D593D" w:rsidRPr="003D593D">
        <w:rPr>
          <w:rFonts w:ascii="Arial" w:hAnsi="Arial" w:cs="Arial"/>
          <w:sz w:val="28"/>
          <w:szCs w:val="28"/>
        </w:rPr>
        <w:t>cancerous,</w:t>
      </w:r>
      <w:proofErr w:type="gramEnd"/>
      <w:r w:rsidR="003D593D" w:rsidRPr="003D593D">
        <w:rPr>
          <w:rFonts w:ascii="Arial" w:hAnsi="Arial" w:cs="Arial"/>
          <w:sz w:val="28"/>
          <w:szCs w:val="28"/>
        </w:rPr>
        <w:t xml:space="preserve"> the non-cancerous or </w:t>
      </w:r>
      <w:r w:rsidR="003D593D" w:rsidRPr="00046572">
        <w:rPr>
          <w:rFonts w:ascii="Arial" w:hAnsi="Arial" w:cs="Arial"/>
          <w:sz w:val="28"/>
          <w:szCs w:val="28"/>
          <w:u w:val="single"/>
        </w:rPr>
        <w:t>benign</w:t>
      </w:r>
      <w:r w:rsidR="003D593D" w:rsidRPr="003D593D">
        <w:rPr>
          <w:rFonts w:ascii="Arial" w:hAnsi="Arial" w:cs="Arial"/>
          <w:sz w:val="28"/>
          <w:szCs w:val="28"/>
        </w:rPr>
        <w:t xml:space="preserve"> tumours do not spread throughout the body.</w:t>
      </w:r>
    </w:p>
    <w:p w14:paraId="2579A21D" w14:textId="77777777" w:rsidR="003D593D" w:rsidRDefault="003D593D" w:rsidP="00E612C9">
      <w:pPr>
        <w:pStyle w:val="Default"/>
        <w:ind w:left="360"/>
        <w:rPr>
          <w:rFonts w:ascii="Times New Roman" w:hAnsi="Times New Roman"/>
        </w:rPr>
      </w:pPr>
    </w:p>
    <w:p w14:paraId="464CEF3A" w14:textId="77777777" w:rsidR="00125C2A" w:rsidRDefault="00125C2A" w:rsidP="00125C2A">
      <w:pPr>
        <w:pStyle w:val="Default"/>
        <w:ind w:left="360"/>
        <w:rPr>
          <w:rFonts w:ascii="Arial" w:hAnsi="Arial" w:cs="Arial"/>
          <w:b/>
          <w:sz w:val="36"/>
          <w:szCs w:val="36"/>
          <w:u w:val="single"/>
        </w:rPr>
      </w:pPr>
    </w:p>
    <w:p w14:paraId="108262DC" w14:textId="77777777" w:rsidR="00125C2A" w:rsidRDefault="00125C2A" w:rsidP="00125C2A">
      <w:pPr>
        <w:pStyle w:val="Default"/>
        <w:ind w:left="360"/>
        <w:rPr>
          <w:rFonts w:ascii="Arial" w:hAnsi="Arial" w:cs="Arial"/>
          <w:b/>
          <w:sz w:val="36"/>
          <w:szCs w:val="36"/>
          <w:u w:val="single"/>
        </w:rPr>
      </w:pPr>
      <w:r>
        <w:rPr>
          <w:rFonts w:ascii="Arial" w:hAnsi="Arial" w:cs="Arial"/>
          <w:b/>
          <w:sz w:val="36"/>
          <w:szCs w:val="36"/>
          <w:u w:val="single"/>
        </w:rPr>
        <w:t>T</w:t>
      </w:r>
      <w:r w:rsidR="00F7061B">
        <w:rPr>
          <w:rFonts w:ascii="Arial" w:hAnsi="Arial" w:cs="Arial"/>
          <w:b/>
          <w:sz w:val="36"/>
          <w:szCs w:val="36"/>
          <w:u w:val="single"/>
        </w:rPr>
        <w:t>erminology</w:t>
      </w:r>
    </w:p>
    <w:p w14:paraId="75173CC7" w14:textId="77777777" w:rsidR="00125C2A" w:rsidRDefault="00125C2A" w:rsidP="00125C2A">
      <w:pPr>
        <w:pStyle w:val="Default"/>
        <w:ind w:left="360"/>
        <w:rPr>
          <w:rFonts w:ascii="Arial" w:hAnsi="Arial" w:cs="Arial"/>
          <w:sz w:val="28"/>
          <w:szCs w:val="28"/>
        </w:rPr>
      </w:pPr>
    </w:p>
    <w:p w14:paraId="17839A9A" w14:textId="77777777" w:rsidR="00125C2A" w:rsidRPr="00A41775" w:rsidRDefault="00125C2A" w:rsidP="00125C2A">
      <w:pPr>
        <w:pStyle w:val="Default"/>
        <w:ind w:left="360"/>
        <w:rPr>
          <w:rFonts w:ascii="Arial" w:hAnsi="Arial" w:cs="Arial"/>
          <w:sz w:val="28"/>
          <w:szCs w:val="28"/>
        </w:rPr>
      </w:pPr>
      <w:r w:rsidRPr="00A41775">
        <w:rPr>
          <w:rFonts w:ascii="Arial" w:hAnsi="Arial" w:cs="Arial"/>
          <w:sz w:val="28"/>
          <w:szCs w:val="28"/>
        </w:rPr>
        <w:t>Neuroendocrine Cancer</w:t>
      </w:r>
      <w:r>
        <w:rPr>
          <w:rFonts w:ascii="Arial" w:hAnsi="Arial" w:cs="Arial"/>
          <w:sz w:val="28"/>
          <w:szCs w:val="28"/>
        </w:rPr>
        <w:t xml:space="preserve"> has over the years been referred to by many different names. </w:t>
      </w:r>
    </w:p>
    <w:p w14:paraId="2ECEC69C" w14:textId="77777777" w:rsidR="00125C2A" w:rsidRDefault="00125C2A" w:rsidP="00125C2A">
      <w:pPr>
        <w:pStyle w:val="Pa1"/>
        <w:ind w:left="360" w:right="-1620"/>
        <w:rPr>
          <w:rFonts w:ascii="Arial" w:hAnsi="Arial" w:cs="Arial"/>
          <w:color w:val="000000"/>
          <w:sz w:val="28"/>
          <w:szCs w:val="28"/>
        </w:rPr>
      </w:pPr>
      <w:r>
        <w:rPr>
          <w:rFonts w:ascii="Arial" w:hAnsi="Arial" w:cs="Arial"/>
          <w:color w:val="000000"/>
          <w:sz w:val="28"/>
          <w:szCs w:val="28"/>
        </w:rPr>
        <w:t>I</w:t>
      </w:r>
      <w:r w:rsidRPr="00A41775">
        <w:rPr>
          <w:rFonts w:ascii="Arial" w:hAnsi="Arial" w:cs="Arial"/>
          <w:color w:val="000000"/>
          <w:sz w:val="28"/>
          <w:szCs w:val="28"/>
        </w:rPr>
        <w:t xml:space="preserve">n 1907, they were named </w:t>
      </w:r>
      <w:r w:rsidRPr="00A41775">
        <w:rPr>
          <w:rFonts w:ascii="Arial" w:hAnsi="Arial" w:cs="Arial"/>
          <w:color w:val="000000"/>
          <w:sz w:val="28"/>
          <w:szCs w:val="28"/>
          <w:u w:val="single"/>
        </w:rPr>
        <w:t>‘carcinoid’</w:t>
      </w:r>
      <w:r w:rsidRPr="00D1277E">
        <w:rPr>
          <w:rFonts w:ascii="Arial" w:hAnsi="Arial" w:cs="Arial"/>
          <w:color w:val="000000"/>
          <w:sz w:val="28"/>
          <w:szCs w:val="28"/>
        </w:rPr>
        <w:t xml:space="preserve"> (meaning ‘cancer-like’) as they seemed to grow slowly and were therefore not thought to be truly cancerous. </w:t>
      </w:r>
      <w:r w:rsidR="00295BB7">
        <w:rPr>
          <w:rFonts w:ascii="Arial" w:hAnsi="Arial" w:cs="Arial"/>
          <w:color w:val="000000"/>
          <w:sz w:val="28"/>
          <w:szCs w:val="28"/>
        </w:rPr>
        <w:t xml:space="preserve">This was recognized as incorrect a few years later. </w:t>
      </w:r>
      <w:r w:rsidRPr="00D1277E">
        <w:rPr>
          <w:rFonts w:ascii="Arial" w:hAnsi="Arial" w:cs="Arial"/>
          <w:color w:val="000000"/>
          <w:sz w:val="28"/>
          <w:szCs w:val="28"/>
        </w:rPr>
        <w:t xml:space="preserve">The term ‘carcinoid’ </w:t>
      </w:r>
      <w:r>
        <w:rPr>
          <w:rFonts w:ascii="Arial" w:hAnsi="Arial" w:cs="Arial"/>
          <w:color w:val="000000"/>
          <w:sz w:val="28"/>
          <w:szCs w:val="28"/>
        </w:rPr>
        <w:t>is</w:t>
      </w:r>
      <w:r w:rsidRPr="00D1277E">
        <w:rPr>
          <w:rFonts w:ascii="Arial" w:hAnsi="Arial" w:cs="Arial"/>
          <w:color w:val="000000"/>
          <w:sz w:val="28"/>
          <w:szCs w:val="28"/>
        </w:rPr>
        <w:t xml:space="preserve"> being phased out in medical literature, as we know that </w:t>
      </w:r>
      <w:r w:rsidR="00295BB7">
        <w:rPr>
          <w:rFonts w:ascii="Arial" w:hAnsi="Arial" w:cs="Arial"/>
          <w:color w:val="000000"/>
          <w:sz w:val="28"/>
          <w:szCs w:val="28"/>
        </w:rPr>
        <w:t xml:space="preserve">all neuroendocrine cancers can be </w:t>
      </w:r>
      <w:r w:rsidRPr="00DD3CDC">
        <w:rPr>
          <w:rFonts w:ascii="Arial" w:hAnsi="Arial" w:cs="Arial"/>
          <w:color w:val="000000"/>
          <w:sz w:val="28"/>
          <w:szCs w:val="28"/>
          <w:u w:val="single"/>
        </w:rPr>
        <w:t>malignant</w:t>
      </w:r>
      <w:r w:rsidRPr="00D1277E">
        <w:rPr>
          <w:rFonts w:ascii="Arial" w:hAnsi="Arial" w:cs="Arial"/>
          <w:color w:val="000000"/>
          <w:sz w:val="28"/>
          <w:szCs w:val="28"/>
        </w:rPr>
        <w:t>.</w:t>
      </w:r>
      <w:r>
        <w:rPr>
          <w:rFonts w:ascii="Arial" w:hAnsi="Arial" w:cs="Arial"/>
          <w:color w:val="000000"/>
          <w:sz w:val="28"/>
          <w:szCs w:val="28"/>
        </w:rPr>
        <w:t xml:space="preserve"> However the term carcinoid is still used when referring to Lung NETs.</w:t>
      </w:r>
      <w:r w:rsidRPr="00D1277E">
        <w:rPr>
          <w:rFonts w:ascii="Arial" w:hAnsi="Arial" w:cs="Arial"/>
          <w:color w:val="000000"/>
          <w:sz w:val="28"/>
          <w:szCs w:val="28"/>
        </w:rPr>
        <w:t xml:space="preserve"> </w:t>
      </w:r>
    </w:p>
    <w:p w14:paraId="4DA61F25" w14:textId="77777777" w:rsidR="00295BB7" w:rsidRPr="00295BB7" w:rsidRDefault="00295BB7" w:rsidP="00295BB7">
      <w:pPr>
        <w:pStyle w:val="Default"/>
      </w:pPr>
    </w:p>
    <w:p w14:paraId="7905AB6D" w14:textId="77777777" w:rsidR="00295BB7" w:rsidRPr="000514B0" w:rsidRDefault="00125C2A" w:rsidP="00125C2A">
      <w:pPr>
        <w:pStyle w:val="Pa1"/>
        <w:ind w:left="360" w:right="-1620"/>
        <w:rPr>
          <w:rFonts w:ascii="Arial" w:hAnsi="Arial" w:cs="Arial"/>
          <w:sz w:val="28"/>
          <w:szCs w:val="28"/>
        </w:rPr>
      </w:pPr>
      <w:r w:rsidRPr="00D1277E">
        <w:rPr>
          <w:rFonts w:ascii="Arial" w:hAnsi="Arial" w:cs="Arial"/>
          <w:color w:val="000000"/>
          <w:sz w:val="28"/>
          <w:szCs w:val="28"/>
        </w:rPr>
        <w:t>Te</w:t>
      </w:r>
      <w:r w:rsidR="00295BB7">
        <w:rPr>
          <w:rFonts w:ascii="Arial" w:hAnsi="Arial" w:cs="Arial"/>
          <w:color w:val="000000"/>
          <w:sz w:val="28"/>
          <w:szCs w:val="28"/>
        </w:rPr>
        <w:t xml:space="preserve">chnically we should now call this family of </w:t>
      </w:r>
      <w:r w:rsidR="00295BB7" w:rsidRPr="000514B0">
        <w:rPr>
          <w:rFonts w:ascii="Arial" w:hAnsi="Arial" w:cs="Arial"/>
          <w:sz w:val="28"/>
          <w:szCs w:val="28"/>
        </w:rPr>
        <w:t>cancers “</w:t>
      </w:r>
      <w:r w:rsidRPr="000514B0">
        <w:rPr>
          <w:rFonts w:ascii="Arial" w:hAnsi="Arial" w:cs="Arial"/>
          <w:sz w:val="28"/>
          <w:szCs w:val="28"/>
        </w:rPr>
        <w:t>Neuroendocrine Neoplasms</w:t>
      </w:r>
      <w:r w:rsidR="00295BB7" w:rsidRPr="000514B0">
        <w:rPr>
          <w:rFonts w:ascii="Arial" w:hAnsi="Arial" w:cs="Arial"/>
          <w:sz w:val="28"/>
          <w:szCs w:val="28"/>
        </w:rPr>
        <w:t xml:space="preserve"> “</w:t>
      </w:r>
      <w:r w:rsidRPr="000514B0">
        <w:rPr>
          <w:rFonts w:ascii="Arial" w:hAnsi="Arial" w:cs="Arial"/>
          <w:sz w:val="28"/>
          <w:szCs w:val="28"/>
        </w:rPr>
        <w:t xml:space="preserve">(NENs) </w:t>
      </w:r>
      <w:r w:rsidR="00295BB7" w:rsidRPr="000514B0">
        <w:rPr>
          <w:rFonts w:ascii="Arial" w:hAnsi="Arial" w:cs="Arial"/>
          <w:sz w:val="28"/>
          <w:szCs w:val="28"/>
        </w:rPr>
        <w:t>according to exper</w:t>
      </w:r>
      <w:r w:rsidR="00F445C5">
        <w:rPr>
          <w:rFonts w:ascii="Arial" w:hAnsi="Arial" w:cs="Arial"/>
          <w:sz w:val="28"/>
          <w:szCs w:val="28"/>
        </w:rPr>
        <w:t>ts</w:t>
      </w:r>
      <w:r w:rsidR="00295BB7" w:rsidRPr="000514B0">
        <w:rPr>
          <w:rFonts w:ascii="Arial" w:hAnsi="Arial" w:cs="Arial"/>
          <w:sz w:val="28"/>
          <w:szCs w:val="28"/>
        </w:rPr>
        <w:t xml:space="preserve"> at the WHO (2010). There are three groups of NENs:</w:t>
      </w:r>
    </w:p>
    <w:p w14:paraId="698E5E65" w14:textId="77777777" w:rsidR="00295BB7" w:rsidRPr="000514B0" w:rsidRDefault="00295BB7" w:rsidP="00295BB7">
      <w:pPr>
        <w:pStyle w:val="Pa1"/>
        <w:numPr>
          <w:ilvl w:val="0"/>
          <w:numId w:val="4"/>
        </w:numPr>
        <w:ind w:right="-1620"/>
        <w:rPr>
          <w:rFonts w:ascii="Arial" w:hAnsi="Arial" w:cs="Arial"/>
          <w:sz w:val="28"/>
          <w:szCs w:val="28"/>
        </w:rPr>
      </w:pPr>
      <w:r w:rsidRPr="000514B0">
        <w:rPr>
          <w:rFonts w:ascii="Arial" w:hAnsi="Arial" w:cs="Arial"/>
          <w:sz w:val="28"/>
          <w:szCs w:val="28"/>
        </w:rPr>
        <w:t>Slow growing Neuroendocrine Tumours</w:t>
      </w:r>
      <w:r w:rsidR="00F445C5">
        <w:rPr>
          <w:rFonts w:ascii="Arial" w:hAnsi="Arial" w:cs="Arial"/>
          <w:sz w:val="28"/>
          <w:szCs w:val="28"/>
        </w:rPr>
        <w:t xml:space="preserve"> </w:t>
      </w:r>
      <w:r w:rsidRPr="000514B0">
        <w:rPr>
          <w:rFonts w:ascii="Arial" w:hAnsi="Arial" w:cs="Arial"/>
          <w:sz w:val="28"/>
          <w:szCs w:val="28"/>
        </w:rPr>
        <w:t>(NETG1)</w:t>
      </w:r>
    </w:p>
    <w:p w14:paraId="15C834D1" w14:textId="77777777" w:rsidR="00295BB7" w:rsidRPr="000514B0" w:rsidRDefault="00295BB7" w:rsidP="00295BB7">
      <w:pPr>
        <w:pStyle w:val="Pa1"/>
        <w:numPr>
          <w:ilvl w:val="0"/>
          <w:numId w:val="4"/>
        </w:numPr>
        <w:ind w:right="-1620"/>
        <w:rPr>
          <w:rFonts w:ascii="Arial" w:hAnsi="Arial" w:cs="Arial"/>
          <w:sz w:val="28"/>
          <w:szCs w:val="28"/>
        </w:rPr>
      </w:pPr>
      <w:r w:rsidRPr="000514B0">
        <w:rPr>
          <w:rFonts w:ascii="Arial" w:hAnsi="Arial" w:cs="Arial"/>
          <w:sz w:val="28"/>
          <w:szCs w:val="28"/>
        </w:rPr>
        <w:t>Intermediate growing Neuroendocrine Tumours</w:t>
      </w:r>
      <w:r w:rsidR="00F445C5">
        <w:rPr>
          <w:rFonts w:ascii="Arial" w:hAnsi="Arial" w:cs="Arial"/>
          <w:sz w:val="28"/>
          <w:szCs w:val="28"/>
        </w:rPr>
        <w:t xml:space="preserve"> </w:t>
      </w:r>
      <w:r w:rsidRPr="000514B0">
        <w:rPr>
          <w:rFonts w:ascii="Arial" w:hAnsi="Arial" w:cs="Arial"/>
          <w:sz w:val="28"/>
          <w:szCs w:val="28"/>
        </w:rPr>
        <w:t>(NETG2)</w:t>
      </w:r>
    </w:p>
    <w:p w14:paraId="3C9EED86" w14:textId="77777777" w:rsidR="00295BB7" w:rsidRPr="000514B0" w:rsidRDefault="000514B0" w:rsidP="00295BB7">
      <w:pPr>
        <w:pStyle w:val="Pa1"/>
        <w:numPr>
          <w:ilvl w:val="0"/>
          <w:numId w:val="4"/>
        </w:numPr>
        <w:ind w:right="-1620"/>
        <w:rPr>
          <w:rFonts w:ascii="Arial" w:hAnsi="Arial" w:cs="Arial"/>
          <w:sz w:val="28"/>
          <w:szCs w:val="28"/>
        </w:rPr>
      </w:pPr>
      <w:r w:rsidRPr="000514B0">
        <w:rPr>
          <w:rFonts w:ascii="Arial" w:hAnsi="Arial" w:cs="Arial"/>
          <w:sz w:val="28"/>
          <w:szCs w:val="28"/>
        </w:rPr>
        <w:t>Faster growing Neuroendocrine Carcinomas (NECs; which some people call NETG3)</w:t>
      </w:r>
    </w:p>
    <w:p w14:paraId="380AFEFA" w14:textId="77777777" w:rsidR="00295BB7" w:rsidRPr="00295BB7" w:rsidRDefault="00295BB7" w:rsidP="00295BB7">
      <w:pPr>
        <w:pStyle w:val="Default"/>
      </w:pPr>
    </w:p>
    <w:p w14:paraId="18E499BC" w14:textId="77777777" w:rsidR="00125C2A" w:rsidRPr="000514B0" w:rsidRDefault="00564E7D" w:rsidP="00125C2A">
      <w:pPr>
        <w:pStyle w:val="Pa1"/>
        <w:ind w:left="360" w:right="-1620"/>
        <w:rPr>
          <w:rFonts w:ascii="Arial" w:hAnsi="Arial" w:cs="Arial"/>
          <w:sz w:val="28"/>
          <w:szCs w:val="28"/>
        </w:rPr>
      </w:pPr>
      <w:r>
        <w:rPr>
          <w:rFonts w:ascii="Arial" w:hAnsi="Arial" w:cs="Arial"/>
          <w:sz w:val="28"/>
          <w:szCs w:val="28"/>
        </w:rPr>
        <w:t>I</w:t>
      </w:r>
      <w:r w:rsidR="000514B0">
        <w:rPr>
          <w:rFonts w:ascii="Arial" w:hAnsi="Arial" w:cs="Arial"/>
          <w:sz w:val="28"/>
          <w:szCs w:val="28"/>
        </w:rPr>
        <w:t xml:space="preserve">t </w:t>
      </w:r>
      <w:r>
        <w:rPr>
          <w:rFonts w:ascii="Arial" w:hAnsi="Arial" w:cs="Arial"/>
          <w:sz w:val="28"/>
          <w:szCs w:val="28"/>
        </w:rPr>
        <w:t>can be</w:t>
      </w:r>
      <w:r w:rsidR="000514B0">
        <w:rPr>
          <w:rFonts w:ascii="Arial" w:hAnsi="Arial" w:cs="Arial"/>
          <w:sz w:val="28"/>
          <w:szCs w:val="28"/>
        </w:rPr>
        <w:t xml:space="preserve"> quite confusing, however most people use the term “NET’s” to mean the whole family of neuroendocrine cancers, and this is how we use the term in this booklet.</w:t>
      </w:r>
    </w:p>
    <w:p w14:paraId="14EA7DC4" w14:textId="3679C542" w:rsidR="00125C2A" w:rsidRPr="000514B0" w:rsidRDefault="000514B0" w:rsidP="000514B0">
      <w:pPr>
        <w:pStyle w:val="Default"/>
        <w:ind w:left="360"/>
        <w:rPr>
          <w:rFonts w:ascii="Arial" w:hAnsi="Arial" w:cs="Arial"/>
          <w:sz w:val="28"/>
          <w:szCs w:val="28"/>
        </w:rPr>
      </w:pPr>
      <w:r w:rsidRPr="000514B0">
        <w:rPr>
          <w:rFonts w:ascii="Arial" w:hAnsi="Arial" w:cs="Arial"/>
          <w:sz w:val="28"/>
          <w:szCs w:val="28"/>
        </w:rPr>
        <w:t>Other names for NETs that you might hear include islet cell tumours</w:t>
      </w:r>
      <w:r w:rsidR="00125C2A" w:rsidRPr="000514B0">
        <w:rPr>
          <w:rFonts w:ascii="Arial" w:hAnsi="Arial" w:cs="Arial"/>
          <w:sz w:val="28"/>
          <w:szCs w:val="28"/>
        </w:rPr>
        <w:t>, large cell carcinoma,</w:t>
      </w:r>
      <w:r w:rsidR="001B7BA1" w:rsidRPr="000514B0">
        <w:rPr>
          <w:rFonts w:ascii="Arial" w:hAnsi="Arial" w:cs="Arial"/>
          <w:sz w:val="28"/>
          <w:szCs w:val="28"/>
        </w:rPr>
        <w:t xml:space="preserve"> small cell carcinoma</w:t>
      </w:r>
      <w:r w:rsidR="00564E7D">
        <w:rPr>
          <w:rFonts w:ascii="Arial" w:hAnsi="Arial" w:cs="Arial"/>
          <w:sz w:val="28"/>
          <w:szCs w:val="28"/>
        </w:rPr>
        <w:t>,</w:t>
      </w:r>
      <w:r w:rsidR="001B7BA1" w:rsidRPr="000514B0">
        <w:rPr>
          <w:rFonts w:ascii="Arial" w:hAnsi="Arial" w:cs="Arial"/>
          <w:sz w:val="28"/>
          <w:szCs w:val="28"/>
        </w:rPr>
        <w:t xml:space="preserve"> mixed adenocarcinoma and neuroendocrine carcin</w:t>
      </w:r>
      <w:r w:rsidR="007C764C" w:rsidRPr="000514B0">
        <w:rPr>
          <w:rFonts w:ascii="Arial" w:hAnsi="Arial" w:cs="Arial"/>
          <w:sz w:val="28"/>
          <w:szCs w:val="28"/>
        </w:rPr>
        <w:t>oma</w:t>
      </w:r>
      <w:r w:rsidR="00D04384">
        <w:rPr>
          <w:rFonts w:ascii="Arial" w:hAnsi="Arial" w:cs="Arial"/>
          <w:sz w:val="28"/>
          <w:szCs w:val="28"/>
        </w:rPr>
        <w:t xml:space="preserve">, </w:t>
      </w:r>
      <w:r w:rsidR="001B7BA1" w:rsidRPr="000514B0">
        <w:rPr>
          <w:rFonts w:ascii="Arial" w:hAnsi="Arial" w:cs="Arial"/>
          <w:sz w:val="28"/>
          <w:szCs w:val="28"/>
        </w:rPr>
        <w:t>(MANEC)</w:t>
      </w:r>
      <w:r w:rsidR="007C764C" w:rsidRPr="000514B0">
        <w:rPr>
          <w:rFonts w:ascii="Arial" w:hAnsi="Arial" w:cs="Arial"/>
          <w:sz w:val="28"/>
          <w:szCs w:val="28"/>
        </w:rPr>
        <w:t>.</w:t>
      </w:r>
    </w:p>
    <w:p w14:paraId="02E79216" w14:textId="77777777" w:rsidR="00125C2A" w:rsidRDefault="00125C2A" w:rsidP="000514B0">
      <w:pPr>
        <w:pStyle w:val="Default"/>
        <w:rPr>
          <w:rFonts w:ascii="Arial" w:hAnsi="Arial" w:cs="Arial"/>
          <w:sz w:val="28"/>
          <w:szCs w:val="28"/>
        </w:rPr>
      </w:pPr>
    </w:p>
    <w:p w14:paraId="08DC0D38" w14:textId="77777777" w:rsidR="00D1277E" w:rsidRPr="003D593D" w:rsidRDefault="00125C2A" w:rsidP="00E612C9">
      <w:pPr>
        <w:pStyle w:val="Default"/>
        <w:ind w:left="360"/>
        <w:rPr>
          <w:rFonts w:ascii="Arial" w:hAnsi="Arial" w:cs="Arial"/>
          <w:b/>
          <w:sz w:val="36"/>
          <w:szCs w:val="36"/>
          <w:u w:val="single"/>
        </w:rPr>
      </w:pPr>
      <w:r w:rsidRPr="00DE7AB9">
        <w:rPr>
          <w:rFonts w:ascii="Arial" w:hAnsi="Arial" w:cs="Arial"/>
          <w:sz w:val="28"/>
          <w:szCs w:val="28"/>
        </w:rPr>
        <w:br w:type="page"/>
      </w:r>
      <w:r w:rsidR="00D1277E" w:rsidRPr="003D593D">
        <w:rPr>
          <w:rFonts w:ascii="Arial" w:hAnsi="Arial" w:cs="Arial"/>
          <w:b/>
          <w:sz w:val="36"/>
          <w:szCs w:val="36"/>
          <w:u w:val="single"/>
        </w:rPr>
        <w:lastRenderedPageBreak/>
        <w:t>What are neuroendocrine tumours?</w:t>
      </w:r>
    </w:p>
    <w:p w14:paraId="7CF3CBCC" w14:textId="77777777" w:rsidR="009A0D9B" w:rsidRPr="00D1277E" w:rsidRDefault="009A0D9B" w:rsidP="00E612C9">
      <w:pPr>
        <w:pStyle w:val="Default"/>
        <w:ind w:left="360"/>
      </w:pPr>
    </w:p>
    <w:p w14:paraId="2FDE599F" w14:textId="77777777" w:rsidR="000514B0" w:rsidRDefault="000514B0" w:rsidP="000514B0">
      <w:pPr>
        <w:pStyle w:val="Pa1"/>
        <w:ind w:left="360" w:right="-1620"/>
        <w:rPr>
          <w:rFonts w:ascii="Arial" w:hAnsi="Arial" w:cs="Arial"/>
          <w:color w:val="000000"/>
          <w:sz w:val="28"/>
          <w:szCs w:val="28"/>
        </w:rPr>
      </w:pPr>
      <w:r>
        <w:rPr>
          <w:rFonts w:ascii="Arial" w:hAnsi="Arial" w:cs="Arial"/>
          <w:color w:val="000000"/>
          <w:sz w:val="28"/>
          <w:szCs w:val="28"/>
        </w:rPr>
        <w:t>NETs</w:t>
      </w:r>
      <w:r w:rsidRPr="00D1277E">
        <w:rPr>
          <w:rFonts w:ascii="Arial" w:hAnsi="Arial" w:cs="Arial"/>
          <w:color w:val="000000"/>
          <w:sz w:val="28"/>
          <w:szCs w:val="28"/>
        </w:rPr>
        <w:t xml:space="preserve"> arise from neuroendocrine cells</w:t>
      </w:r>
      <w:r>
        <w:rPr>
          <w:rFonts w:ascii="Arial" w:hAnsi="Arial" w:cs="Arial"/>
          <w:color w:val="000000"/>
          <w:sz w:val="28"/>
          <w:szCs w:val="28"/>
        </w:rPr>
        <w:t>.</w:t>
      </w:r>
      <w:r w:rsidRPr="00D1277E">
        <w:rPr>
          <w:rFonts w:ascii="Arial" w:hAnsi="Arial" w:cs="Arial"/>
          <w:color w:val="000000"/>
          <w:sz w:val="28"/>
          <w:szCs w:val="28"/>
        </w:rPr>
        <w:t xml:space="preserve"> </w:t>
      </w:r>
      <w:r>
        <w:rPr>
          <w:rFonts w:ascii="Arial" w:hAnsi="Arial" w:cs="Arial"/>
          <w:color w:val="000000"/>
          <w:sz w:val="28"/>
          <w:szCs w:val="28"/>
        </w:rPr>
        <w:t>Neuroendocrine cells are highly specialized cells that</w:t>
      </w:r>
      <w:r w:rsidRPr="00D1277E">
        <w:rPr>
          <w:rFonts w:ascii="Arial" w:hAnsi="Arial" w:cs="Arial"/>
          <w:color w:val="000000"/>
          <w:sz w:val="28"/>
          <w:szCs w:val="28"/>
        </w:rPr>
        <w:t xml:space="preserve"> </w:t>
      </w:r>
      <w:r w:rsidR="00F445C5">
        <w:rPr>
          <w:rFonts w:ascii="Arial" w:hAnsi="Arial" w:cs="Arial"/>
          <w:color w:val="000000"/>
          <w:sz w:val="28"/>
          <w:szCs w:val="28"/>
        </w:rPr>
        <w:t xml:space="preserve">normally </w:t>
      </w:r>
      <w:r w:rsidRPr="00D1277E">
        <w:rPr>
          <w:rFonts w:ascii="Arial" w:hAnsi="Arial" w:cs="Arial"/>
          <w:color w:val="000000"/>
          <w:sz w:val="28"/>
          <w:szCs w:val="28"/>
        </w:rPr>
        <w:t xml:space="preserve">release </w:t>
      </w:r>
      <w:r w:rsidRPr="00FD54A2">
        <w:rPr>
          <w:rFonts w:ascii="Arial" w:hAnsi="Arial" w:cs="Arial"/>
          <w:color w:val="000000"/>
          <w:sz w:val="28"/>
          <w:szCs w:val="28"/>
          <w:u w:val="single"/>
        </w:rPr>
        <w:t>hormones and peptides</w:t>
      </w:r>
      <w:r w:rsidRPr="00D1277E">
        <w:rPr>
          <w:rFonts w:ascii="Arial" w:hAnsi="Arial" w:cs="Arial"/>
          <w:color w:val="000000"/>
          <w:sz w:val="28"/>
          <w:szCs w:val="28"/>
        </w:rPr>
        <w:t xml:space="preserve"> into the bloodstream </w:t>
      </w:r>
      <w:r>
        <w:rPr>
          <w:rFonts w:ascii="Arial" w:hAnsi="Arial" w:cs="Arial"/>
          <w:color w:val="000000"/>
          <w:sz w:val="28"/>
          <w:szCs w:val="28"/>
        </w:rPr>
        <w:t>and</w:t>
      </w:r>
      <w:r w:rsidRPr="00D1277E">
        <w:rPr>
          <w:rFonts w:ascii="Arial" w:hAnsi="Arial" w:cs="Arial"/>
          <w:color w:val="000000"/>
          <w:sz w:val="28"/>
          <w:szCs w:val="28"/>
        </w:rPr>
        <w:t xml:space="preserve"> </w:t>
      </w:r>
      <w:r>
        <w:rPr>
          <w:rFonts w:ascii="Arial" w:hAnsi="Arial" w:cs="Arial"/>
          <w:color w:val="000000"/>
          <w:sz w:val="28"/>
          <w:szCs w:val="28"/>
        </w:rPr>
        <w:t xml:space="preserve">control </w:t>
      </w:r>
      <w:r w:rsidRPr="00D1277E">
        <w:rPr>
          <w:rFonts w:ascii="Arial" w:hAnsi="Arial" w:cs="Arial"/>
          <w:color w:val="000000"/>
          <w:sz w:val="28"/>
          <w:szCs w:val="28"/>
        </w:rPr>
        <w:t xml:space="preserve">different organs in the body. </w:t>
      </w:r>
      <w:r>
        <w:rPr>
          <w:rFonts w:ascii="Arial" w:hAnsi="Arial" w:cs="Arial"/>
          <w:color w:val="000000"/>
          <w:sz w:val="28"/>
          <w:szCs w:val="28"/>
        </w:rPr>
        <w:t>They are often connected and controlled by very fine nerves.</w:t>
      </w:r>
    </w:p>
    <w:p w14:paraId="0020F185" w14:textId="77777777" w:rsidR="000514B0" w:rsidRDefault="000514B0" w:rsidP="00E612C9">
      <w:pPr>
        <w:pStyle w:val="Pa1"/>
        <w:ind w:left="360" w:right="-1620"/>
        <w:rPr>
          <w:rFonts w:ascii="Arial" w:hAnsi="Arial" w:cs="Arial"/>
          <w:color w:val="000000"/>
          <w:sz w:val="28"/>
          <w:szCs w:val="28"/>
        </w:rPr>
      </w:pPr>
      <w:r>
        <w:rPr>
          <w:rFonts w:ascii="Arial" w:hAnsi="Arial" w:cs="Arial"/>
          <w:color w:val="000000"/>
          <w:sz w:val="28"/>
          <w:szCs w:val="28"/>
        </w:rPr>
        <w:t>In the same way that other cancers</w:t>
      </w:r>
      <w:r w:rsidR="00F445C5">
        <w:rPr>
          <w:rFonts w:ascii="Arial" w:hAnsi="Arial" w:cs="Arial"/>
          <w:color w:val="000000"/>
          <w:sz w:val="28"/>
          <w:szCs w:val="28"/>
        </w:rPr>
        <w:t xml:space="preserve"> develop</w:t>
      </w:r>
      <w:r>
        <w:rPr>
          <w:rFonts w:ascii="Arial" w:hAnsi="Arial" w:cs="Arial"/>
          <w:color w:val="000000"/>
          <w:sz w:val="28"/>
          <w:szCs w:val="28"/>
        </w:rPr>
        <w:t xml:space="preserve">, NETs </w:t>
      </w:r>
      <w:r w:rsidR="00F445C5">
        <w:rPr>
          <w:rFonts w:ascii="Arial" w:hAnsi="Arial" w:cs="Arial"/>
          <w:color w:val="000000"/>
          <w:sz w:val="28"/>
          <w:szCs w:val="28"/>
        </w:rPr>
        <w:t xml:space="preserve">occur </w:t>
      </w:r>
      <w:r>
        <w:rPr>
          <w:rFonts w:ascii="Arial" w:hAnsi="Arial" w:cs="Arial"/>
          <w:color w:val="000000"/>
          <w:sz w:val="28"/>
          <w:szCs w:val="28"/>
        </w:rPr>
        <w:t>when a single neuroendocrine cell loses control of the way it grows, and forms a lump called a neuroendocrine tumour. Sometimes this tumour is malignant and invades the surrounding organ, and sometimes it spreads around the body. However sometimes it will not spread.</w:t>
      </w:r>
    </w:p>
    <w:p w14:paraId="0ADE3D1B" w14:textId="77777777" w:rsidR="00FD54A2" w:rsidRPr="00FD54A2" w:rsidRDefault="00FD54A2" w:rsidP="00E612C9">
      <w:pPr>
        <w:pStyle w:val="Default"/>
        <w:ind w:left="360"/>
      </w:pPr>
    </w:p>
    <w:p w14:paraId="0ADAFAB9" w14:textId="77777777" w:rsidR="00136AC8" w:rsidRDefault="00136AC8" w:rsidP="00E612C9">
      <w:pPr>
        <w:pStyle w:val="Default"/>
        <w:ind w:left="360" w:right="-1620"/>
        <w:rPr>
          <w:rFonts w:ascii="Arial" w:hAnsi="Arial" w:cs="Arial"/>
          <w:color w:val="auto"/>
          <w:sz w:val="28"/>
          <w:szCs w:val="28"/>
        </w:rPr>
      </w:pPr>
    </w:p>
    <w:p w14:paraId="0DD138C2" w14:textId="77777777" w:rsidR="00D1277E" w:rsidRPr="007C764C" w:rsidRDefault="00D1277E" w:rsidP="00125C2A">
      <w:pPr>
        <w:pStyle w:val="Default"/>
        <w:ind w:right="-1620" w:firstLine="360"/>
        <w:rPr>
          <w:rFonts w:ascii="Arial" w:hAnsi="Arial" w:cs="Arial"/>
          <w:b/>
          <w:color w:val="auto"/>
          <w:sz w:val="36"/>
          <w:szCs w:val="36"/>
          <w:u w:val="single"/>
        </w:rPr>
      </w:pPr>
      <w:r w:rsidRPr="007C764C">
        <w:rPr>
          <w:rFonts w:ascii="Arial" w:hAnsi="Arial" w:cs="Arial"/>
          <w:b/>
          <w:sz w:val="36"/>
          <w:szCs w:val="36"/>
          <w:u w:val="single"/>
        </w:rPr>
        <w:t>Where do neuroendocrine tumours occur?</w:t>
      </w:r>
    </w:p>
    <w:p w14:paraId="2E7B1F7B" w14:textId="77777777" w:rsidR="00125C2A" w:rsidRDefault="00125C2A" w:rsidP="00D70ED2">
      <w:pPr>
        <w:pStyle w:val="Pa1"/>
        <w:ind w:left="360" w:right="-1620"/>
        <w:rPr>
          <w:rFonts w:ascii="Arial" w:hAnsi="Arial" w:cs="Arial"/>
          <w:color w:val="000000"/>
          <w:sz w:val="28"/>
          <w:szCs w:val="28"/>
        </w:rPr>
      </w:pPr>
    </w:p>
    <w:p w14:paraId="44737CB0" w14:textId="77777777" w:rsidR="00D70ED2" w:rsidRDefault="00D70ED2" w:rsidP="00D70ED2">
      <w:pPr>
        <w:pStyle w:val="Pa1"/>
        <w:ind w:left="360" w:right="-1620"/>
        <w:rPr>
          <w:rFonts w:ascii="Arial" w:hAnsi="Arial" w:cs="Arial"/>
          <w:color w:val="000000"/>
          <w:sz w:val="28"/>
          <w:szCs w:val="28"/>
        </w:rPr>
      </w:pPr>
      <w:r w:rsidRPr="00D1277E">
        <w:rPr>
          <w:rFonts w:ascii="Arial" w:hAnsi="Arial" w:cs="Arial"/>
          <w:color w:val="000000"/>
          <w:sz w:val="28"/>
          <w:szCs w:val="28"/>
        </w:rPr>
        <w:t>Neuroendocrine cells can be found in many areas of the body</w:t>
      </w:r>
      <w:r w:rsidR="00F445C5">
        <w:rPr>
          <w:rFonts w:ascii="Arial" w:hAnsi="Arial" w:cs="Arial"/>
          <w:color w:val="000000"/>
          <w:sz w:val="28"/>
          <w:szCs w:val="28"/>
        </w:rPr>
        <w:t>, and therefore neuroendocrine</w:t>
      </w:r>
      <w:r w:rsidR="00312C9A">
        <w:rPr>
          <w:rFonts w:ascii="Arial" w:hAnsi="Arial" w:cs="Arial"/>
          <w:color w:val="000000"/>
          <w:sz w:val="28"/>
          <w:szCs w:val="28"/>
        </w:rPr>
        <w:t xml:space="preserve"> tumours can also be found in many areas of the body</w:t>
      </w:r>
      <w:r w:rsidRPr="00D1277E">
        <w:rPr>
          <w:rFonts w:ascii="Arial" w:hAnsi="Arial" w:cs="Arial"/>
          <w:color w:val="000000"/>
          <w:sz w:val="28"/>
          <w:szCs w:val="28"/>
        </w:rPr>
        <w:t>.</w:t>
      </w:r>
    </w:p>
    <w:p w14:paraId="1D833EF6" w14:textId="77777777" w:rsidR="00125C2A" w:rsidRDefault="00ED21F6" w:rsidP="00125C2A">
      <w:pPr>
        <w:pStyle w:val="Default"/>
      </w:pPr>
      <w:r>
        <w:rPr>
          <w:noProof/>
        </w:rPr>
        <w:drawing>
          <wp:inline distT="0" distB="0" distL="0" distR="0" wp14:anchorId="79DC6C79" wp14:editId="183A49C8">
            <wp:extent cx="2571750" cy="3061970"/>
            <wp:effectExtent l="0" t="0" r="0" b="11430"/>
            <wp:docPr id="2" name="Picture 5" descr="gitr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itract.jp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0" cy="3061970"/>
                    </a:xfrm>
                    <a:prstGeom prst="rect">
                      <a:avLst/>
                    </a:prstGeom>
                    <a:noFill/>
                    <a:ln>
                      <a:noFill/>
                    </a:ln>
                  </pic:spPr>
                </pic:pic>
              </a:graphicData>
            </a:graphic>
          </wp:inline>
        </w:drawing>
      </w:r>
      <w:r>
        <w:rPr>
          <w:noProof/>
        </w:rPr>
        <w:drawing>
          <wp:inline distT="0" distB="0" distL="0" distR="0" wp14:anchorId="0F2D3FD2" wp14:editId="55F61DAD">
            <wp:extent cx="2620645" cy="3368040"/>
            <wp:effectExtent l="0" t="0" r="0" b="10160"/>
            <wp:docPr id="3" name="Picture 4" descr="endocrine-system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docrine-system1.jpe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0645" cy="3368040"/>
                    </a:xfrm>
                    <a:prstGeom prst="rect">
                      <a:avLst/>
                    </a:prstGeom>
                    <a:noFill/>
                    <a:ln>
                      <a:noFill/>
                    </a:ln>
                  </pic:spPr>
                </pic:pic>
              </a:graphicData>
            </a:graphic>
          </wp:inline>
        </w:drawing>
      </w:r>
    </w:p>
    <w:p w14:paraId="4F1320BC" w14:textId="77777777" w:rsidR="00125C2A" w:rsidRDefault="00125C2A" w:rsidP="00125C2A">
      <w:pPr>
        <w:pStyle w:val="Default"/>
      </w:pPr>
    </w:p>
    <w:p w14:paraId="2BDB9D12" w14:textId="77777777" w:rsidR="00D1277E" w:rsidRDefault="00D1277E" w:rsidP="00E612C9">
      <w:pPr>
        <w:pStyle w:val="Pa1"/>
        <w:ind w:left="360" w:right="-1620"/>
        <w:rPr>
          <w:rFonts w:ascii="Arial" w:hAnsi="Arial" w:cs="Arial"/>
          <w:sz w:val="28"/>
          <w:szCs w:val="28"/>
        </w:rPr>
      </w:pPr>
      <w:r w:rsidRPr="00D1277E">
        <w:rPr>
          <w:rFonts w:ascii="Arial" w:hAnsi="Arial" w:cs="Arial"/>
          <w:sz w:val="28"/>
          <w:szCs w:val="28"/>
        </w:rPr>
        <w:t xml:space="preserve">Neuroendocrine cells are found in the </w:t>
      </w:r>
      <w:r w:rsidR="00312C9A">
        <w:rPr>
          <w:rFonts w:ascii="Arial" w:hAnsi="Arial" w:cs="Arial"/>
          <w:sz w:val="28"/>
          <w:szCs w:val="28"/>
        </w:rPr>
        <w:t xml:space="preserve">lining </w:t>
      </w:r>
      <w:r w:rsidR="005F575C">
        <w:rPr>
          <w:rFonts w:ascii="Arial" w:hAnsi="Arial" w:cs="Arial"/>
          <w:sz w:val="28"/>
          <w:szCs w:val="28"/>
        </w:rPr>
        <w:t xml:space="preserve">cells </w:t>
      </w:r>
      <w:r w:rsidR="00312C9A">
        <w:rPr>
          <w:rFonts w:ascii="Arial" w:hAnsi="Arial" w:cs="Arial"/>
          <w:sz w:val="28"/>
          <w:szCs w:val="28"/>
        </w:rPr>
        <w:t xml:space="preserve">of </w:t>
      </w:r>
      <w:r w:rsidRPr="00D1277E">
        <w:rPr>
          <w:rFonts w:ascii="Arial" w:hAnsi="Arial" w:cs="Arial"/>
          <w:sz w:val="28"/>
          <w:szCs w:val="28"/>
        </w:rPr>
        <w:t xml:space="preserve">the lungs and the </w:t>
      </w:r>
      <w:commentRangeStart w:id="4"/>
      <w:r w:rsidRPr="00D1277E">
        <w:rPr>
          <w:rFonts w:ascii="Arial" w:hAnsi="Arial" w:cs="Arial"/>
          <w:sz w:val="28"/>
          <w:szCs w:val="28"/>
        </w:rPr>
        <w:t>gastrointestinal tract</w:t>
      </w:r>
      <w:commentRangeEnd w:id="4"/>
      <w:r w:rsidR="00312C9A">
        <w:rPr>
          <w:rStyle w:val="CommentReference"/>
          <w:rFonts w:ascii="Times New Roman" w:hAnsi="Times New Roman"/>
        </w:rPr>
        <w:commentReference w:id="4"/>
      </w:r>
      <w:r w:rsidR="00312C9A">
        <w:rPr>
          <w:rFonts w:ascii="Arial" w:hAnsi="Arial" w:cs="Arial"/>
          <w:sz w:val="28"/>
          <w:szCs w:val="28"/>
        </w:rPr>
        <w:t xml:space="preserve"> (GI) </w:t>
      </w:r>
      <w:r w:rsidR="005F575C">
        <w:rPr>
          <w:rFonts w:ascii="Arial" w:hAnsi="Arial" w:cs="Arial"/>
          <w:sz w:val="28"/>
          <w:szCs w:val="28"/>
        </w:rPr>
        <w:t xml:space="preserve">and in </w:t>
      </w:r>
      <w:r w:rsidR="005F575C" w:rsidRPr="00D1277E">
        <w:rPr>
          <w:rFonts w:ascii="Arial" w:hAnsi="Arial" w:cs="Arial"/>
          <w:sz w:val="28"/>
          <w:szCs w:val="28"/>
        </w:rPr>
        <w:t>endocrine glands</w:t>
      </w:r>
      <w:r w:rsidR="005F575C">
        <w:rPr>
          <w:rFonts w:ascii="Arial" w:hAnsi="Arial" w:cs="Arial"/>
          <w:sz w:val="28"/>
          <w:szCs w:val="28"/>
        </w:rPr>
        <w:t xml:space="preserve"> such as the thyroid or adrenals</w:t>
      </w:r>
      <w:r w:rsidRPr="00D1277E">
        <w:rPr>
          <w:rFonts w:ascii="Arial" w:hAnsi="Arial" w:cs="Arial"/>
          <w:sz w:val="28"/>
          <w:szCs w:val="28"/>
        </w:rPr>
        <w:t xml:space="preserve">. When neuroendocrine cells are working well, they release a number of hormones, </w:t>
      </w:r>
      <w:r w:rsidRPr="00D1277E">
        <w:rPr>
          <w:rFonts w:ascii="Arial" w:hAnsi="Arial" w:cs="Arial"/>
          <w:sz w:val="28"/>
          <w:szCs w:val="28"/>
        </w:rPr>
        <w:lastRenderedPageBreak/>
        <w:t xml:space="preserve">which </w:t>
      </w:r>
      <w:r w:rsidR="005F575C">
        <w:rPr>
          <w:rFonts w:ascii="Arial" w:hAnsi="Arial" w:cs="Arial"/>
          <w:sz w:val="28"/>
          <w:szCs w:val="28"/>
        </w:rPr>
        <w:t>control</w:t>
      </w:r>
      <w:r w:rsidRPr="00D1277E">
        <w:rPr>
          <w:rFonts w:ascii="Arial" w:hAnsi="Arial" w:cs="Arial"/>
          <w:sz w:val="28"/>
          <w:szCs w:val="28"/>
        </w:rPr>
        <w:t xml:space="preserve"> </w:t>
      </w:r>
      <w:r w:rsidR="00312C9A">
        <w:rPr>
          <w:rFonts w:ascii="Arial" w:hAnsi="Arial" w:cs="Arial"/>
          <w:sz w:val="28"/>
          <w:szCs w:val="28"/>
        </w:rPr>
        <w:t>different</w:t>
      </w:r>
      <w:r w:rsidR="00312C9A" w:rsidRPr="00D1277E">
        <w:rPr>
          <w:rFonts w:ascii="Arial" w:hAnsi="Arial" w:cs="Arial"/>
          <w:sz w:val="28"/>
          <w:szCs w:val="28"/>
        </w:rPr>
        <w:t xml:space="preserve"> </w:t>
      </w:r>
      <w:r w:rsidRPr="00D1277E">
        <w:rPr>
          <w:rFonts w:ascii="Arial" w:hAnsi="Arial" w:cs="Arial"/>
          <w:sz w:val="28"/>
          <w:szCs w:val="28"/>
        </w:rPr>
        <w:t xml:space="preserve">functions in the body. For example, in the lungs they </w:t>
      </w:r>
      <w:r w:rsidR="005F575C">
        <w:rPr>
          <w:rFonts w:ascii="Arial" w:hAnsi="Arial" w:cs="Arial"/>
          <w:sz w:val="28"/>
          <w:szCs w:val="28"/>
        </w:rPr>
        <w:t>control</w:t>
      </w:r>
      <w:r w:rsidRPr="00D1277E">
        <w:rPr>
          <w:rFonts w:ascii="Arial" w:hAnsi="Arial" w:cs="Arial"/>
          <w:sz w:val="28"/>
          <w:szCs w:val="28"/>
        </w:rPr>
        <w:t xml:space="preserve"> the air and blood flow, and in the </w:t>
      </w:r>
      <w:r w:rsidR="00125C2A">
        <w:rPr>
          <w:rFonts w:ascii="Arial" w:hAnsi="Arial" w:cs="Arial"/>
          <w:sz w:val="28"/>
          <w:szCs w:val="28"/>
        </w:rPr>
        <w:t>GI</w:t>
      </w:r>
      <w:r w:rsidR="00312C9A">
        <w:rPr>
          <w:rFonts w:ascii="Arial" w:hAnsi="Arial" w:cs="Arial"/>
          <w:sz w:val="28"/>
          <w:szCs w:val="28"/>
        </w:rPr>
        <w:t xml:space="preserve"> </w:t>
      </w:r>
      <w:r w:rsidR="00F3240C">
        <w:rPr>
          <w:rFonts w:ascii="Arial" w:hAnsi="Arial" w:cs="Arial"/>
          <w:sz w:val="28"/>
          <w:szCs w:val="28"/>
        </w:rPr>
        <w:t>tract they</w:t>
      </w:r>
      <w:r w:rsidRPr="00D1277E">
        <w:rPr>
          <w:rFonts w:ascii="Arial" w:hAnsi="Arial" w:cs="Arial"/>
          <w:sz w:val="28"/>
          <w:szCs w:val="28"/>
        </w:rPr>
        <w:t xml:space="preserve"> </w:t>
      </w:r>
      <w:r w:rsidR="005F575C">
        <w:rPr>
          <w:rFonts w:ascii="Arial" w:hAnsi="Arial" w:cs="Arial"/>
          <w:sz w:val="28"/>
          <w:szCs w:val="28"/>
        </w:rPr>
        <w:t>control things like the movement of food through the gut</w:t>
      </w:r>
      <w:r w:rsidRPr="00D1277E">
        <w:rPr>
          <w:rFonts w:ascii="Arial" w:hAnsi="Arial" w:cs="Arial"/>
          <w:sz w:val="28"/>
          <w:szCs w:val="28"/>
        </w:rPr>
        <w:t>, stomach acid production and blood sugar levels.</w:t>
      </w:r>
      <w:r w:rsidR="005F575C">
        <w:rPr>
          <w:rFonts w:ascii="Arial" w:hAnsi="Arial" w:cs="Arial"/>
          <w:sz w:val="28"/>
          <w:szCs w:val="28"/>
        </w:rPr>
        <w:t xml:space="preserve"> Each neuroendocrine cell releases one kind of hormone, for example pancreatic neuroendoc</w:t>
      </w:r>
      <w:r w:rsidR="00E612C9">
        <w:rPr>
          <w:rFonts w:ascii="Arial" w:hAnsi="Arial" w:cs="Arial"/>
          <w:sz w:val="28"/>
          <w:szCs w:val="28"/>
        </w:rPr>
        <w:t>r</w:t>
      </w:r>
      <w:r w:rsidR="005F575C">
        <w:rPr>
          <w:rFonts w:ascii="Arial" w:hAnsi="Arial" w:cs="Arial"/>
          <w:sz w:val="28"/>
          <w:szCs w:val="28"/>
        </w:rPr>
        <w:t>ine ce</w:t>
      </w:r>
      <w:r w:rsidR="00E612C9">
        <w:rPr>
          <w:rFonts w:ascii="Arial" w:hAnsi="Arial" w:cs="Arial"/>
          <w:sz w:val="28"/>
          <w:szCs w:val="28"/>
        </w:rPr>
        <w:t>l</w:t>
      </w:r>
      <w:r w:rsidR="005F575C">
        <w:rPr>
          <w:rFonts w:ascii="Arial" w:hAnsi="Arial" w:cs="Arial"/>
          <w:sz w:val="28"/>
          <w:szCs w:val="28"/>
        </w:rPr>
        <w:t xml:space="preserve">ls release </w:t>
      </w:r>
      <w:r w:rsidR="005F575C" w:rsidRPr="00F7061B">
        <w:rPr>
          <w:rFonts w:ascii="Arial" w:hAnsi="Arial" w:cs="Arial"/>
          <w:sz w:val="28"/>
          <w:szCs w:val="28"/>
          <w:u w:val="single"/>
        </w:rPr>
        <w:t>insulin</w:t>
      </w:r>
      <w:r w:rsidR="005F575C">
        <w:rPr>
          <w:rFonts w:ascii="Arial" w:hAnsi="Arial" w:cs="Arial"/>
          <w:sz w:val="28"/>
          <w:szCs w:val="28"/>
        </w:rPr>
        <w:t xml:space="preserve"> or </w:t>
      </w:r>
      <w:r w:rsidR="005F575C" w:rsidRPr="007C764C">
        <w:rPr>
          <w:rFonts w:ascii="Arial" w:hAnsi="Arial" w:cs="Arial"/>
          <w:sz w:val="28"/>
          <w:szCs w:val="28"/>
        </w:rPr>
        <w:t>GI</w:t>
      </w:r>
      <w:r w:rsidR="005F575C">
        <w:rPr>
          <w:rFonts w:ascii="Arial" w:hAnsi="Arial" w:cs="Arial"/>
          <w:sz w:val="28"/>
          <w:szCs w:val="28"/>
        </w:rPr>
        <w:t xml:space="preserve"> cells release </w:t>
      </w:r>
      <w:r w:rsidR="005F575C" w:rsidRPr="00F7061B">
        <w:rPr>
          <w:rFonts w:ascii="Arial" w:hAnsi="Arial" w:cs="Arial"/>
          <w:sz w:val="28"/>
          <w:szCs w:val="28"/>
          <w:u w:val="single"/>
        </w:rPr>
        <w:t>serotonin</w:t>
      </w:r>
      <w:r w:rsidR="005F575C">
        <w:rPr>
          <w:rFonts w:ascii="Arial" w:hAnsi="Arial" w:cs="Arial"/>
          <w:sz w:val="28"/>
          <w:szCs w:val="28"/>
        </w:rPr>
        <w:t xml:space="preserve">. </w:t>
      </w:r>
      <w:r w:rsidR="004230D8">
        <w:rPr>
          <w:rFonts w:ascii="Arial" w:hAnsi="Arial" w:cs="Arial"/>
          <w:sz w:val="28"/>
          <w:szCs w:val="28"/>
        </w:rPr>
        <w:t>When a neuroendocrine</w:t>
      </w:r>
      <w:r w:rsidR="00312C9A">
        <w:rPr>
          <w:rFonts w:ascii="Arial" w:hAnsi="Arial" w:cs="Arial"/>
          <w:sz w:val="28"/>
          <w:szCs w:val="28"/>
        </w:rPr>
        <w:t xml:space="preserve"> cell becomes a neuroendocrine tumour, they might continue to </w:t>
      </w:r>
      <w:r w:rsidR="00523BC1">
        <w:rPr>
          <w:rFonts w:ascii="Arial" w:hAnsi="Arial" w:cs="Arial"/>
          <w:sz w:val="28"/>
          <w:szCs w:val="28"/>
        </w:rPr>
        <w:t>release one or more hormones.</w:t>
      </w:r>
    </w:p>
    <w:p w14:paraId="23258E0A" w14:textId="77777777" w:rsidR="00136AC8" w:rsidRDefault="00571EF3" w:rsidP="00E612C9">
      <w:pPr>
        <w:ind w:left="360" w:right="-1620"/>
        <w:rPr>
          <w:rFonts w:ascii="Arial" w:hAnsi="Arial" w:cs="Arial"/>
          <w:b/>
          <w:sz w:val="36"/>
          <w:szCs w:val="36"/>
          <w:u w:val="single"/>
        </w:rPr>
      </w:pPr>
      <w:r>
        <w:rPr>
          <w:rFonts w:ascii="Arial" w:hAnsi="Arial" w:cs="Arial"/>
          <w:b/>
          <w:sz w:val="28"/>
          <w:szCs w:val="28"/>
        </w:rPr>
        <w:br w:type="page"/>
      </w:r>
      <w:r w:rsidR="003D593D" w:rsidRPr="003D593D">
        <w:rPr>
          <w:rFonts w:ascii="Arial" w:hAnsi="Arial" w:cs="Arial"/>
          <w:b/>
          <w:sz w:val="36"/>
          <w:szCs w:val="36"/>
          <w:u w:val="single"/>
        </w:rPr>
        <w:lastRenderedPageBreak/>
        <w:t>Different types</w:t>
      </w:r>
      <w:r w:rsidR="003D593D">
        <w:rPr>
          <w:rFonts w:ascii="Arial" w:hAnsi="Arial" w:cs="Arial"/>
          <w:b/>
          <w:sz w:val="36"/>
          <w:szCs w:val="36"/>
          <w:u w:val="single"/>
        </w:rPr>
        <w:t xml:space="preserve"> </w:t>
      </w:r>
      <w:r w:rsidR="003D593D" w:rsidRPr="003D593D">
        <w:rPr>
          <w:rFonts w:ascii="Arial" w:hAnsi="Arial" w:cs="Arial"/>
          <w:b/>
          <w:sz w:val="36"/>
          <w:szCs w:val="36"/>
          <w:u w:val="single"/>
        </w:rPr>
        <w:t>of</w:t>
      </w:r>
      <w:r w:rsidR="00136AC8" w:rsidRPr="003D593D">
        <w:rPr>
          <w:rFonts w:ascii="Arial" w:hAnsi="Arial" w:cs="Arial"/>
          <w:b/>
          <w:sz w:val="36"/>
          <w:szCs w:val="36"/>
          <w:u w:val="single"/>
        </w:rPr>
        <w:t xml:space="preserve"> NETs</w:t>
      </w:r>
    </w:p>
    <w:p w14:paraId="72C6C895" w14:textId="77777777" w:rsidR="003D593D" w:rsidRPr="002B5B79" w:rsidRDefault="003D593D" w:rsidP="00E612C9">
      <w:pPr>
        <w:ind w:left="360" w:right="-1620"/>
        <w:rPr>
          <w:rFonts w:ascii="Arial" w:hAnsi="Arial" w:cs="Arial"/>
          <w:b/>
          <w:u w:val="single"/>
        </w:rPr>
      </w:pPr>
    </w:p>
    <w:p w14:paraId="4F09E9C0" w14:textId="77777777" w:rsidR="00F3240C" w:rsidRDefault="00136AC8" w:rsidP="00D70ED2">
      <w:pPr>
        <w:ind w:left="360" w:right="-1620"/>
        <w:rPr>
          <w:rFonts w:ascii="Arial" w:hAnsi="Arial" w:cs="Arial"/>
          <w:sz w:val="28"/>
          <w:szCs w:val="28"/>
        </w:rPr>
      </w:pPr>
      <w:r w:rsidRPr="007C764C">
        <w:rPr>
          <w:rFonts w:ascii="Arial" w:hAnsi="Arial" w:cs="Arial"/>
          <w:sz w:val="28"/>
          <w:szCs w:val="28"/>
        </w:rPr>
        <w:t xml:space="preserve">There are </w:t>
      </w:r>
      <w:r w:rsidR="00F3240C">
        <w:rPr>
          <w:rFonts w:ascii="Arial" w:hAnsi="Arial" w:cs="Arial"/>
          <w:sz w:val="28"/>
          <w:szCs w:val="28"/>
        </w:rPr>
        <w:t>many</w:t>
      </w:r>
      <w:r w:rsidR="00571EF3" w:rsidRPr="007C764C">
        <w:rPr>
          <w:rFonts w:ascii="Arial" w:hAnsi="Arial" w:cs="Arial"/>
          <w:sz w:val="28"/>
          <w:szCs w:val="28"/>
        </w:rPr>
        <w:t xml:space="preserve"> different types of NETs. They </w:t>
      </w:r>
      <w:r w:rsidR="00F3240C">
        <w:rPr>
          <w:rFonts w:ascii="Arial" w:hAnsi="Arial" w:cs="Arial"/>
          <w:sz w:val="28"/>
          <w:szCs w:val="28"/>
        </w:rPr>
        <w:t xml:space="preserve">can start in different </w:t>
      </w:r>
      <w:proofErr w:type="gramStart"/>
      <w:r w:rsidR="00F3240C">
        <w:rPr>
          <w:rFonts w:ascii="Arial" w:hAnsi="Arial" w:cs="Arial"/>
          <w:sz w:val="28"/>
          <w:szCs w:val="28"/>
        </w:rPr>
        <w:t>places,</w:t>
      </w:r>
      <w:proofErr w:type="gramEnd"/>
      <w:r w:rsidR="00F3240C">
        <w:rPr>
          <w:rFonts w:ascii="Arial" w:hAnsi="Arial" w:cs="Arial"/>
          <w:sz w:val="28"/>
          <w:szCs w:val="28"/>
        </w:rPr>
        <w:t xml:space="preserve"> have different symptoms, and all look </w:t>
      </w:r>
      <w:r w:rsidR="00571EF3" w:rsidRPr="007C764C">
        <w:rPr>
          <w:rFonts w:ascii="Arial" w:hAnsi="Arial" w:cs="Arial"/>
          <w:sz w:val="28"/>
          <w:szCs w:val="28"/>
        </w:rPr>
        <w:t>a</w:t>
      </w:r>
      <w:r w:rsidR="00F3240C">
        <w:rPr>
          <w:rFonts w:ascii="Arial" w:hAnsi="Arial" w:cs="Arial"/>
          <w:sz w:val="28"/>
          <w:szCs w:val="28"/>
        </w:rPr>
        <w:t xml:space="preserve"> little different</w:t>
      </w:r>
      <w:r w:rsidR="00571EF3" w:rsidRPr="007C764C">
        <w:rPr>
          <w:rFonts w:ascii="Arial" w:hAnsi="Arial" w:cs="Arial"/>
          <w:sz w:val="28"/>
          <w:szCs w:val="28"/>
        </w:rPr>
        <w:t xml:space="preserve"> under a microscope.</w:t>
      </w:r>
      <w:r w:rsidR="00D70ED2" w:rsidRPr="007C764C">
        <w:rPr>
          <w:rFonts w:ascii="Arial" w:hAnsi="Arial" w:cs="Arial"/>
          <w:sz w:val="28"/>
          <w:szCs w:val="28"/>
        </w:rPr>
        <w:t xml:space="preserve"> </w:t>
      </w:r>
    </w:p>
    <w:p w14:paraId="4A593AB3" w14:textId="77777777" w:rsidR="00F3240C" w:rsidRDefault="00F3240C" w:rsidP="00D70ED2">
      <w:pPr>
        <w:ind w:left="360" w:right="-1620"/>
        <w:rPr>
          <w:rFonts w:ascii="Arial" w:hAnsi="Arial" w:cs="Arial"/>
          <w:sz w:val="28"/>
          <w:szCs w:val="28"/>
        </w:rPr>
      </w:pPr>
    </w:p>
    <w:p w14:paraId="5C2DB799" w14:textId="77777777" w:rsidR="00D70ED2" w:rsidRPr="007C764C" w:rsidRDefault="00F3240C" w:rsidP="00D70ED2">
      <w:pPr>
        <w:ind w:left="360" w:right="-1620"/>
        <w:rPr>
          <w:rFonts w:ascii="Arial" w:hAnsi="Arial" w:cs="Arial"/>
          <w:sz w:val="28"/>
          <w:szCs w:val="28"/>
        </w:rPr>
      </w:pPr>
      <w:r>
        <w:rPr>
          <w:rFonts w:ascii="Arial" w:hAnsi="Arial" w:cs="Arial"/>
          <w:sz w:val="28"/>
          <w:szCs w:val="28"/>
        </w:rPr>
        <w:t xml:space="preserve">Doctors like to describe NETs according to the areas they are found, as this helps choose the right treatment. The place in the body where the NET appears first </w:t>
      </w:r>
      <w:r w:rsidR="00D70ED2" w:rsidRPr="007C764C">
        <w:rPr>
          <w:rFonts w:ascii="Arial" w:hAnsi="Arial" w:cs="Arial"/>
          <w:sz w:val="28"/>
          <w:szCs w:val="28"/>
        </w:rPr>
        <w:t>is called the “</w:t>
      </w:r>
      <w:r w:rsidR="00D70ED2" w:rsidRPr="007C764C">
        <w:rPr>
          <w:rFonts w:ascii="Arial" w:hAnsi="Arial" w:cs="Arial"/>
          <w:sz w:val="28"/>
          <w:szCs w:val="28"/>
          <w:u w:val="single"/>
        </w:rPr>
        <w:t>Primary Site</w:t>
      </w:r>
      <w:r w:rsidR="00D70ED2" w:rsidRPr="007C764C">
        <w:rPr>
          <w:rFonts w:ascii="Arial" w:hAnsi="Arial" w:cs="Arial"/>
          <w:sz w:val="28"/>
          <w:szCs w:val="28"/>
        </w:rPr>
        <w:t xml:space="preserve">”. </w:t>
      </w:r>
      <w:r>
        <w:rPr>
          <w:rFonts w:ascii="Arial" w:hAnsi="Arial" w:cs="Arial"/>
          <w:sz w:val="28"/>
          <w:szCs w:val="28"/>
        </w:rPr>
        <w:t>If the NET</w:t>
      </w:r>
      <w:r w:rsidR="00D70ED2" w:rsidRPr="007C764C">
        <w:rPr>
          <w:rFonts w:ascii="Arial" w:hAnsi="Arial" w:cs="Arial"/>
          <w:sz w:val="28"/>
          <w:szCs w:val="28"/>
        </w:rPr>
        <w:t xml:space="preserve"> spread</w:t>
      </w:r>
      <w:r>
        <w:rPr>
          <w:rFonts w:ascii="Arial" w:hAnsi="Arial" w:cs="Arial"/>
          <w:sz w:val="28"/>
          <w:szCs w:val="28"/>
        </w:rPr>
        <w:t>s</w:t>
      </w:r>
      <w:r w:rsidR="00D70ED2" w:rsidRPr="007C764C">
        <w:rPr>
          <w:rFonts w:ascii="Arial" w:hAnsi="Arial" w:cs="Arial"/>
          <w:sz w:val="28"/>
          <w:szCs w:val="28"/>
        </w:rPr>
        <w:t xml:space="preserve"> </w:t>
      </w:r>
      <w:r>
        <w:rPr>
          <w:rFonts w:ascii="Arial" w:hAnsi="Arial" w:cs="Arial"/>
          <w:sz w:val="28"/>
          <w:szCs w:val="28"/>
        </w:rPr>
        <w:t>to other parts of the body these are</w:t>
      </w:r>
      <w:r w:rsidR="00D70ED2" w:rsidRPr="007C764C">
        <w:rPr>
          <w:rFonts w:ascii="Arial" w:hAnsi="Arial" w:cs="Arial"/>
          <w:sz w:val="28"/>
          <w:szCs w:val="28"/>
        </w:rPr>
        <w:t xml:space="preserve"> often called “</w:t>
      </w:r>
      <w:r w:rsidR="00D70ED2" w:rsidRPr="007C764C">
        <w:rPr>
          <w:rFonts w:ascii="Arial" w:hAnsi="Arial" w:cs="Arial"/>
          <w:sz w:val="28"/>
          <w:szCs w:val="28"/>
          <w:u w:val="single"/>
        </w:rPr>
        <w:t>secondary</w:t>
      </w:r>
      <w:r w:rsidR="00D70ED2" w:rsidRPr="007C764C">
        <w:rPr>
          <w:rFonts w:ascii="Arial" w:hAnsi="Arial" w:cs="Arial"/>
          <w:sz w:val="28"/>
          <w:szCs w:val="28"/>
        </w:rPr>
        <w:t xml:space="preserve">” tumours or </w:t>
      </w:r>
      <w:r w:rsidR="00D70ED2" w:rsidRPr="007C764C">
        <w:rPr>
          <w:rFonts w:ascii="Arial" w:hAnsi="Arial" w:cs="Arial"/>
          <w:sz w:val="28"/>
          <w:szCs w:val="28"/>
          <w:u w:val="single"/>
        </w:rPr>
        <w:t>metastases</w:t>
      </w:r>
      <w:r>
        <w:rPr>
          <w:rFonts w:ascii="Arial" w:hAnsi="Arial" w:cs="Arial"/>
          <w:sz w:val="28"/>
          <w:szCs w:val="28"/>
          <w:u w:val="single"/>
        </w:rPr>
        <w:t xml:space="preserve">. </w:t>
      </w:r>
      <w:r w:rsidRPr="00F3240C">
        <w:rPr>
          <w:rFonts w:ascii="Arial" w:hAnsi="Arial" w:cs="Arial"/>
          <w:sz w:val="28"/>
          <w:szCs w:val="28"/>
        </w:rPr>
        <w:t>For</w:t>
      </w:r>
      <w:r w:rsidR="00D70ED2" w:rsidRPr="007C764C">
        <w:rPr>
          <w:rFonts w:ascii="Arial" w:hAnsi="Arial" w:cs="Arial"/>
          <w:sz w:val="28"/>
          <w:szCs w:val="28"/>
        </w:rPr>
        <w:t xml:space="preserve"> example</w:t>
      </w:r>
      <w:r>
        <w:rPr>
          <w:rFonts w:ascii="Arial" w:hAnsi="Arial" w:cs="Arial"/>
          <w:sz w:val="28"/>
          <w:szCs w:val="28"/>
        </w:rPr>
        <w:t>,</w:t>
      </w:r>
      <w:r w:rsidR="00D70ED2" w:rsidRPr="007C764C">
        <w:rPr>
          <w:rFonts w:ascii="Arial" w:hAnsi="Arial" w:cs="Arial"/>
          <w:sz w:val="28"/>
          <w:szCs w:val="28"/>
        </w:rPr>
        <w:t xml:space="preserve"> the liver</w:t>
      </w:r>
      <w:r>
        <w:rPr>
          <w:rFonts w:ascii="Arial" w:hAnsi="Arial" w:cs="Arial"/>
          <w:sz w:val="28"/>
          <w:szCs w:val="28"/>
        </w:rPr>
        <w:t xml:space="preserve"> is a common place where metastases are found</w:t>
      </w:r>
      <w:r w:rsidR="00D70ED2" w:rsidRPr="007C764C">
        <w:rPr>
          <w:rFonts w:ascii="Arial" w:hAnsi="Arial" w:cs="Arial"/>
          <w:sz w:val="28"/>
          <w:szCs w:val="28"/>
        </w:rPr>
        <w:t>.</w:t>
      </w:r>
    </w:p>
    <w:p w14:paraId="60E948DD" w14:textId="77777777" w:rsidR="00D70ED2" w:rsidRPr="007C764C" w:rsidRDefault="00D70ED2" w:rsidP="00E612C9">
      <w:pPr>
        <w:ind w:left="360" w:right="-1620"/>
        <w:rPr>
          <w:rFonts w:ascii="Arial" w:hAnsi="Arial" w:cs="Arial"/>
          <w:sz w:val="28"/>
          <w:szCs w:val="28"/>
        </w:rPr>
      </w:pPr>
    </w:p>
    <w:p w14:paraId="709D2FC8" w14:textId="77777777" w:rsidR="00571EF3" w:rsidRPr="007C764C" w:rsidRDefault="00D70ED2" w:rsidP="00E612C9">
      <w:pPr>
        <w:ind w:left="360" w:right="-1620"/>
        <w:rPr>
          <w:rFonts w:ascii="Arial" w:hAnsi="Arial" w:cs="Arial"/>
          <w:sz w:val="28"/>
          <w:szCs w:val="28"/>
        </w:rPr>
      </w:pPr>
      <w:r w:rsidRPr="007C764C">
        <w:rPr>
          <w:rFonts w:ascii="Arial" w:hAnsi="Arial" w:cs="Arial"/>
          <w:sz w:val="28"/>
          <w:szCs w:val="28"/>
        </w:rPr>
        <w:t>*</w:t>
      </w:r>
      <w:r w:rsidR="00571EF3" w:rsidRPr="007C764C">
        <w:rPr>
          <w:rFonts w:ascii="Arial" w:hAnsi="Arial" w:cs="Arial"/>
          <w:sz w:val="28"/>
          <w:szCs w:val="28"/>
        </w:rPr>
        <w:t>Gastrointestinal NETs</w:t>
      </w:r>
      <w:r w:rsidRPr="007C764C">
        <w:rPr>
          <w:rFonts w:ascii="Arial" w:hAnsi="Arial" w:cs="Arial"/>
          <w:sz w:val="28"/>
          <w:szCs w:val="28"/>
        </w:rPr>
        <w:t xml:space="preserve"> </w:t>
      </w:r>
      <w:r w:rsidR="002B5B79" w:rsidRPr="007C764C">
        <w:rPr>
          <w:rFonts w:ascii="Arial" w:hAnsi="Arial" w:cs="Arial"/>
          <w:sz w:val="28"/>
          <w:szCs w:val="28"/>
        </w:rPr>
        <w:t>can start in</w:t>
      </w:r>
      <w:r w:rsidR="00571EF3" w:rsidRPr="007C764C">
        <w:rPr>
          <w:rFonts w:ascii="Arial" w:hAnsi="Arial" w:cs="Arial"/>
          <w:sz w:val="28"/>
          <w:szCs w:val="28"/>
        </w:rPr>
        <w:t xml:space="preserve">: </w:t>
      </w:r>
    </w:p>
    <w:p w14:paraId="593F0244" w14:textId="77777777" w:rsidR="00571EF3" w:rsidRPr="007C764C" w:rsidRDefault="00571EF3" w:rsidP="00F3240C">
      <w:pPr>
        <w:ind w:left="1080" w:right="-1620" w:firstLine="360"/>
        <w:rPr>
          <w:rFonts w:ascii="Arial" w:hAnsi="Arial" w:cs="Arial"/>
          <w:sz w:val="28"/>
          <w:szCs w:val="28"/>
        </w:rPr>
      </w:pPr>
      <w:r w:rsidRPr="007C764C">
        <w:rPr>
          <w:rFonts w:ascii="Arial" w:hAnsi="Arial" w:cs="Arial"/>
          <w:sz w:val="28"/>
          <w:szCs w:val="28"/>
        </w:rPr>
        <w:t>-</w:t>
      </w:r>
      <w:proofErr w:type="gramStart"/>
      <w:r w:rsidR="00D70ED2" w:rsidRPr="007C764C">
        <w:rPr>
          <w:rFonts w:ascii="Arial" w:hAnsi="Arial" w:cs="Arial"/>
          <w:sz w:val="28"/>
          <w:szCs w:val="28"/>
        </w:rPr>
        <w:t>stomach</w:t>
      </w:r>
      <w:proofErr w:type="gramEnd"/>
      <w:r w:rsidRPr="007C764C">
        <w:rPr>
          <w:rFonts w:ascii="Arial" w:hAnsi="Arial" w:cs="Arial"/>
          <w:sz w:val="28"/>
          <w:szCs w:val="28"/>
        </w:rPr>
        <w:t xml:space="preserve"> </w:t>
      </w:r>
    </w:p>
    <w:p w14:paraId="6146D938" w14:textId="77777777" w:rsidR="00571EF3" w:rsidRPr="007C764C" w:rsidRDefault="00571EF3" w:rsidP="00F3240C">
      <w:pPr>
        <w:ind w:left="720" w:right="-1620" w:firstLine="720"/>
        <w:rPr>
          <w:rFonts w:ascii="Arial" w:hAnsi="Arial" w:cs="Arial"/>
          <w:sz w:val="28"/>
          <w:szCs w:val="28"/>
        </w:rPr>
      </w:pPr>
      <w:r w:rsidRPr="007C764C">
        <w:rPr>
          <w:rFonts w:ascii="Arial" w:hAnsi="Arial" w:cs="Arial"/>
          <w:sz w:val="28"/>
          <w:szCs w:val="28"/>
        </w:rPr>
        <w:t>-</w:t>
      </w:r>
      <w:proofErr w:type="gramStart"/>
      <w:r w:rsidRPr="007C764C">
        <w:rPr>
          <w:rFonts w:ascii="Arial" w:hAnsi="Arial" w:cs="Arial"/>
          <w:sz w:val="28"/>
          <w:szCs w:val="28"/>
        </w:rPr>
        <w:t>duoden</w:t>
      </w:r>
      <w:r w:rsidR="00D70ED2" w:rsidRPr="007C764C">
        <w:rPr>
          <w:rFonts w:ascii="Arial" w:hAnsi="Arial" w:cs="Arial"/>
          <w:sz w:val="28"/>
          <w:szCs w:val="28"/>
        </w:rPr>
        <w:t>um</w:t>
      </w:r>
      <w:proofErr w:type="gramEnd"/>
      <w:r w:rsidRPr="007C764C">
        <w:rPr>
          <w:rFonts w:ascii="Arial" w:hAnsi="Arial" w:cs="Arial"/>
          <w:sz w:val="28"/>
          <w:szCs w:val="28"/>
        </w:rPr>
        <w:t xml:space="preserve"> </w:t>
      </w:r>
    </w:p>
    <w:p w14:paraId="76083679" w14:textId="77777777" w:rsidR="00644815" w:rsidRPr="007C764C" w:rsidRDefault="00644815" w:rsidP="00F3240C">
      <w:pPr>
        <w:ind w:left="1080" w:right="-1620" w:firstLine="360"/>
        <w:rPr>
          <w:rFonts w:ascii="Arial" w:hAnsi="Arial" w:cs="Arial"/>
          <w:sz w:val="28"/>
          <w:szCs w:val="28"/>
        </w:rPr>
      </w:pPr>
      <w:r w:rsidRPr="007C764C">
        <w:rPr>
          <w:rFonts w:ascii="Arial" w:hAnsi="Arial" w:cs="Arial"/>
          <w:sz w:val="28"/>
          <w:szCs w:val="28"/>
        </w:rPr>
        <w:t>-</w:t>
      </w:r>
      <w:proofErr w:type="gramStart"/>
      <w:r w:rsidRPr="007C764C">
        <w:rPr>
          <w:rFonts w:ascii="Arial" w:hAnsi="Arial" w:cs="Arial"/>
          <w:sz w:val="28"/>
          <w:szCs w:val="28"/>
        </w:rPr>
        <w:t>pancreas</w:t>
      </w:r>
      <w:proofErr w:type="gramEnd"/>
    </w:p>
    <w:p w14:paraId="341EA6D6" w14:textId="77777777" w:rsidR="00571EF3" w:rsidRPr="007C764C" w:rsidRDefault="00571EF3" w:rsidP="00F3240C">
      <w:pPr>
        <w:ind w:left="720" w:right="-1620" w:firstLine="720"/>
        <w:rPr>
          <w:rFonts w:ascii="Arial" w:hAnsi="Arial" w:cs="Arial"/>
          <w:sz w:val="28"/>
          <w:szCs w:val="28"/>
        </w:rPr>
      </w:pPr>
      <w:r w:rsidRPr="007C764C">
        <w:rPr>
          <w:rFonts w:ascii="Arial" w:hAnsi="Arial" w:cs="Arial"/>
          <w:sz w:val="28"/>
          <w:szCs w:val="28"/>
        </w:rPr>
        <w:t>-</w:t>
      </w:r>
      <w:proofErr w:type="gramStart"/>
      <w:r w:rsidRPr="007C764C">
        <w:rPr>
          <w:rFonts w:ascii="Arial" w:hAnsi="Arial" w:cs="Arial"/>
          <w:sz w:val="28"/>
          <w:szCs w:val="28"/>
        </w:rPr>
        <w:t>appendi</w:t>
      </w:r>
      <w:r w:rsidR="00D70ED2" w:rsidRPr="007C764C">
        <w:rPr>
          <w:rFonts w:ascii="Arial" w:hAnsi="Arial" w:cs="Arial"/>
          <w:sz w:val="28"/>
          <w:szCs w:val="28"/>
        </w:rPr>
        <w:t>x</w:t>
      </w:r>
      <w:proofErr w:type="gramEnd"/>
      <w:r w:rsidRPr="007C764C">
        <w:rPr>
          <w:rFonts w:ascii="Arial" w:hAnsi="Arial" w:cs="Arial"/>
          <w:sz w:val="28"/>
          <w:szCs w:val="28"/>
        </w:rPr>
        <w:t xml:space="preserve"> </w:t>
      </w:r>
    </w:p>
    <w:p w14:paraId="16F3225B" w14:textId="77777777" w:rsidR="00D70ED2" w:rsidRPr="007C764C" w:rsidRDefault="00571EF3" w:rsidP="00F3240C">
      <w:pPr>
        <w:ind w:left="1080" w:right="-1620" w:firstLine="360"/>
        <w:rPr>
          <w:rFonts w:ascii="Arial" w:hAnsi="Arial" w:cs="Arial"/>
          <w:sz w:val="28"/>
          <w:szCs w:val="28"/>
        </w:rPr>
      </w:pPr>
      <w:r w:rsidRPr="007C764C">
        <w:rPr>
          <w:rFonts w:ascii="Arial" w:hAnsi="Arial" w:cs="Arial"/>
          <w:sz w:val="28"/>
          <w:szCs w:val="28"/>
        </w:rPr>
        <w:t>-</w:t>
      </w:r>
      <w:proofErr w:type="gramStart"/>
      <w:r w:rsidR="00D70ED2" w:rsidRPr="007C764C">
        <w:rPr>
          <w:rFonts w:ascii="Arial" w:hAnsi="Arial" w:cs="Arial"/>
          <w:sz w:val="28"/>
          <w:szCs w:val="28"/>
        </w:rPr>
        <w:t>small</w:t>
      </w:r>
      <w:proofErr w:type="gramEnd"/>
      <w:r w:rsidR="00D70ED2" w:rsidRPr="007C764C">
        <w:rPr>
          <w:rFonts w:ascii="Arial" w:hAnsi="Arial" w:cs="Arial"/>
          <w:sz w:val="28"/>
          <w:szCs w:val="28"/>
        </w:rPr>
        <w:t xml:space="preserve"> bowel</w:t>
      </w:r>
    </w:p>
    <w:p w14:paraId="0879C2E5" w14:textId="77777777" w:rsidR="00571EF3" w:rsidRPr="007C764C" w:rsidRDefault="00D70ED2" w:rsidP="00F3240C">
      <w:pPr>
        <w:ind w:left="720" w:right="-1620" w:firstLine="720"/>
        <w:rPr>
          <w:rFonts w:ascii="Arial" w:hAnsi="Arial" w:cs="Arial"/>
          <w:sz w:val="28"/>
          <w:szCs w:val="28"/>
        </w:rPr>
      </w:pPr>
      <w:r w:rsidRPr="007C764C">
        <w:rPr>
          <w:rFonts w:ascii="Arial" w:hAnsi="Arial" w:cs="Arial"/>
          <w:sz w:val="28"/>
          <w:szCs w:val="28"/>
        </w:rPr>
        <w:t>-</w:t>
      </w:r>
      <w:proofErr w:type="gramStart"/>
      <w:r w:rsidRPr="007C764C">
        <w:rPr>
          <w:rFonts w:ascii="Arial" w:hAnsi="Arial" w:cs="Arial"/>
          <w:sz w:val="28"/>
          <w:szCs w:val="28"/>
        </w:rPr>
        <w:t>large</w:t>
      </w:r>
      <w:proofErr w:type="gramEnd"/>
      <w:r w:rsidRPr="007C764C">
        <w:rPr>
          <w:rFonts w:ascii="Arial" w:hAnsi="Arial" w:cs="Arial"/>
          <w:sz w:val="28"/>
          <w:szCs w:val="28"/>
        </w:rPr>
        <w:t xml:space="preserve"> bowel</w:t>
      </w:r>
      <w:r w:rsidR="00571EF3" w:rsidRPr="007C764C">
        <w:rPr>
          <w:rFonts w:ascii="Arial" w:hAnsi="Arial" w:cs="Arial"/>
          <w:sz w:val="28"/>
          <w:szCs w:val="28"/>
        </w:rPr>
        <w:t xml:space="preserve"> </w:t>
      </w:r>
    </w:p>
    <w:p w14:paraId="423689C2" w14:textId="77777777" w:rsidR="00571EF3" w:rsidRPr="007C764C" w:rsidRDefault="00D70ED2" w:rsidP="00F3240C">
      <w:pPr>
        <w:ind w:left="1080" w:right="-1620" w:firstLine="360"/>
        <w:rPr>
          <w:rFonts w:ascii="Arial" w:hAnsi="Arial" w:cs="Arial"/>
          <w:sz w:val="28"/>
          <w:szCs w:val="28"/>
        </w:rPr>
      </w:pPr>
      <w:r w:rsidRPr="007C764C">
        <w:rPr>
          <w:rFonts w:ascii="Arial" w:hAnsi="Arial" w:cs="Arial"/>
          <w:sz w:val="28"/>
          <w:szCs w:val="28"/>
        </w:rPr>
        <w:t>-</w:t>
      </w:r>
      <w:proofErr w:type="gramStart"/>
      <w:r w:rsidRPr="007C764C">
        <w:rPr>
          <w:rFonts w:ascii="Arial" w:hAnsi="Arial" w:cs="Arial"/>
          <w:sz w:val="28"/>
          <w:szCs w:val="28"/>
        </w:rPr>
        <w:t>rectum</w:t>
      </w:r>
      <w:proofErr w:type="gramEnd"/>
    </w:p>
    <w:p w14:paraId="414FA4A7" w14:textId="77777777" w:rsidR="00644815" w:rsidRPr="007C764C" w:rsidRDefault="00644815" w:rsidP="00E612C9">
      <w:pPr>
        <w:ind w:left="360" w:right="-1620"/>
        <w:rPr>
          <w:rFonts w:ascii="Arial" w:hAnsi="Arial" w:cs="Arial"/>
          <w:sz w:val="28"/>
          <w:szCs w:val="28"/>
        </w:rPr>
      </w:pPr>
    </w:p>
    <w:p w14:paraId="276C77F5" w14:textId="77777777" w:rsidR="00644815" w:rsidRPr="007C764C" w:rsidRDefault="00644815" w:rsidP="00E612C9">
      <w:pPr>
        <w:ind w:left="360" w:right="-1620"/>
        <w:rPr>
          <w:rFonts w:ascii="Arial" w:hAnsi="Arial" w:cs="Arial"/>
          <w:sz w:val="28"/>
          <w:szCs w:val="28"/>
        </w:rPr>
      </w:pPr>
      <w:r w:rsidRPr="007C764C">
        <w:rPr>
          <w:rFonts w:ascii="Arial" w:hAnsi="Arial" w:cs="Arial"/>
          <w:sz w:val="28"/>
          <w:szCs w:val="28"/>
        </w:rPr>
        <w:t xml:space="preserve">*NETs in the pancreas and duodenum </w:t>
      </w:r>
      <w:r w:rsidR="002B5B79" w:rsidRPr="007C764C">
        <w:rPr>
          <w:rFonts w:ascii="Arial" w:hAnsi="Arial" w:cs="Arial"/>
          <w:sz w:val="28"/>
          <w:szCs w:val="28"/>
        </w:rPr>
        <w:t xml:space="preserve">have further subtypes </w:t>
      </w:r>
      <w:r w:rsidR="00F3240C">
        <w:rPr>
          <w:rFonts w:ascii="Arial" w:hAnsi="Arial" w:cs="Arial"/>
          <w:sz w:val="28"/>
          <w:szCs w:val="28"/>
        </w:rPr>
        <w:t>that are named after the hormone that the tumour secretes:</w:t>
      </w:r>
      <w:r w:rsidR="00571EF3" w:rsidRPr="007C764C">
        <w:rPr>
          <w:rFonts w:ascii="Arial" w:hAnsi="Arial" w:cs="Arial"/>
          <w:sz w:val="28"/>
          <w:szCs w:val="28"/>
        </w:rPr>
        <w:t xml:space="preserve"> </w:t>
      </w:r>
    </w:p>
    <w:p w14:paraId="0742AAF4" w14:textId="77777777" w:rsidR="00644815" w:rsidRPr="007C764C" w:rsidRDefault="00644815" w:rsidP="00F3240C">
      <w:pPr>
        <w:ind w:left="1080" w:right="-1620" w:firstLine="360"/>
        <w:rPr>
          <w:rFonts w:ascii="Arial" w:hAnsi="Arial" w:cs="Arial"/>
          <w:sz w:val="28"/>
          <w:szCs w:val="28"/>
        </w:rPr>
      </w:pPr>
      <w:r w:rsidRPr="007C764C">
        <w:rPr>
          <w:rFonts w:ascii="Arial" w:hAnsi="Arial" w:cs="Arial"/>
          <w:sz w:val="28"/>
          <w:szCs w:val="28"/>
        </w:rPr>
        <w:t>-</w:t>
      </w:r>
      <w:proofErr w:type="spellStart"/>
      <w:r w:rsidR="007C764C">
        <w:rPr>
          <w:rFonts w:ascii="Arial" w:hAnsi="Arial" w:cs="Arial"/>
          <w:sz w:val="28"/>
          <w:szCs w:val="28"/>
        </w:rPr>
        <w:t>Gastrinoma</w:t>
      </w:r>
      <w:proofErr w:type="spellEnd"/>
      <w:r w:rsidR="00571EF3" w:rsidRPr="007C764C">
        <w:rPr>
          <w:rFonts w:ascii="Arial" w:hAnsi="Arial" w:cs="Arial"/>
          <w:sz w:val="28"/>
          <w:szCs w:val="28"/>
        </w:rPr>
        <w:t xml:space="preserve"> </w:t>
      </w:r>
    </w:p>
    <w:p w14:paraId="23A507EB" w14:textId="77777777" w:rsidR="00644815" w:rsidRPr="007C764C" w:rsidRDefault="00644815" w:rsidP="00F3240C">
      <w:pPr>
        <w:ind w:left="720" w:right="-1620" w:firstLine="720"/>
        <w:rPr>
          <w:rFonts w:ascii="Arial" w:hAnsi="Arial" w:cs="Arial"/>
          <w:sz w:val="28"/>
          <w:szCs w:val="28"/>
        </w:rPr>
      </w:pPr>
      <w:r w:rsidRPr="007C764C">
        <w:rPr>
          <w:rFonts w:ascii="Arial" w:hAnsi="Arial" w:cs="Arial"/>
          <w:sz w:val="28"/>
          <w:szCs w:val="28"/>
        </w:rPr>
        <w:t>-</w:t>
      </w:r>
      <w:proofErr w:type="spellStart"/>
      <w:r w:rsidR="007C764C">
        <w:rPr>
          <w:rFonts w:ascii="Arial" w:hAnsi="Arial" w:cs="Arial"/>
          <w:sz w:val="28"/>
          <w:szCs w:val="28"/>
        </w:rPr>
        <w:t>VIPoma</w:t>
      </w:r>
      <w:proofErr w:type="spellEnd"/>
      <w:r w:rsidR="00571EF3" w:rsidRPr="007C764C">
        <w:rPr>
          <w:rFonts w:ascii="Arial" w:hAnsi="Arial" w:cs="Arial"/>
          <w:sz w:val="28"/>
          <w:szCs w:val="28"/>
        </w:rPr>
        <w:t xml:space="preserve"> </w:t>
      </w:r>
    </w:p>
    <w:p w14:paraId="0D2D7B78" w14:textId="77777777" w:rsidR="00644815" w:rsidRPr="007C764C" w:rsidRDefault="00644815" w:rsidP="00F3240C">
      <w:pPr>
        <w:ind w:left="1080" w:right="-1620" w:firstLine="360"/>
        <w:rPr>
          <w:rFonts w:ascii="Arial" w:hAnsi="Arial" w:cs="Arial"/>
          <w:sz w:val="28"/>
          <w:szCs w:val="28"/>
        </w:rPr>
      </w:pPr>
      <w:r w:rsidRPr="007C764C">
        <w:rPr>
          <w:rFonts w:ascii="Arial" w:hAnsi="Arial" w:cs="Arial"/>
          <w:sz w:val="28"/>
          <w:szCs w:val="28"/>
        </w:rPr>
        <w:t>-</w:t>
      </w:r>
      <w:proofErr w:type="spellStart"/>
      <w:r w:rsidR="00571EF3" w:rsidRPr="007C764C">
        <w:rPr>
          <w:rFonts w:ascii="Arial" w:hAnsi="Arial" w:cs="Arial"/>
          <w:sz w:val="28"/>
          <w:szCs w:val="28"/>
        </w:rPr>
        <w:t>Insulinoma</w:t>
      </w:r>
      <w:proofErr w:type="spellEnd"/>
      <w:r w:rsidR="00571EF3" w:rsidRPr="007C764C">
        <w:rPr>
          <w:rFonts w:ascii="Arial" w:hAnsi="Arial" w:cs="Arial"/>
          <w:sz w:val="28"/>
          <w:szCs w:val="28"/>
        </w:rPr>
        <w:t xml:space="preserve"> </w:t>
      </w:r>
    </w:p>
    <w:p w14:paraId="24E66DCE" w14:textId="77777777" w:rsidR="00644815" w:rsidRPr="007C764C" w:rsidRDefault="00644815" w:rsidP="00F3240C">
      <w:pPr>
        <w:ind w:left="720" w:right="-1620" w:firstLine="720"/>
        <w:rPr>
          <w:rFonts w:ascii="Arial" w:hAnsi="Arial" w:cs="Arial"/>
          <w:sz w:val="28"/>
          <w:szCs w:val="28"/>
        </w:rPr>
      </w:pPr>
      <w:r w:rsidRPr="007C764C">
        <w:rPr>
          <w:rFonts w:ascii="Arial" w:hAnsi="Arial" w:cs="Arial"/>
          <w:sz w:val="28"/>
          <w:szCs w:val="28"/>
        </w:rPr>
        <w:t>-</w:t>
      </w:r>
      <w:proofErr w:type="spellStart"/>
      <w:r w:rsidR="00571EF3" w:rsidRPr="007C764C">
        <w:rPr>
          <w:rFonts w:ascii="Arial" w:hAnsi="Arial" w:cs="Arial"/>
          <w:sz w:val="28"/>
          <w:szCs w:val="28"/>
        </w:rPr>
        <w:t>Glucagonoma</w:t>
      </w:r>
      <w:proofErr w:type="spellEnd"/>
      <w:r w:rsidR="00571EF3" w:rsidRPr="007C764C">
        <w:rPr>
          <w:rFonts w:ascii="Arial" w:hAnsi="Arial" w:cs="Arial"/>
          <w:sz w:val="28"/>
          <w:szCs w:val="28"/>
        </w:rPr>
        <w:t xml:space="preserve"> </w:t>
      </w:r>
    </w:p>
    <w:p w14:paraId="370F4F0E" w14:textId="77777777" w:rsidR="00571EF3" w:rsidRPr="007C764C" w:rsidRDefault="00644815" w:rsidP="00F3240C">
      <w:pPr>
        <w:ind w:left="1080" w:right="-1620" w:firstLine="360"/>
        <w:rPr>
          <w:rFonts w:ascii="Arial" w:hAnsi="Arial" w:cs="Arial"/>
          <w:sz w:val="28"/>
          <w:szCs w:val="28"/>
        </w:rPr>
      </w:pPr>
      <w:r w:rsidRPr="007C764C">
        <w:rPr>
          <w:rFonts w:ascii="Arial" w:hAnsi="Arial" w:cs="Arial"/>
          <w:sz w:val="28"/>
          <w:szCs w:val="28"/>
        </w:rPr>
        <w:t>-</w:t>
      </w:r>
      <w:proofErr w:type="spellStart"/>
      <w:r w:rsidR="00571EF3" w:rsidRPr="007C764C">
        <w:rPr>
          <w:rFonts w:ascii="Arial" w:hAnsi="Arial" w:cs="Arial"/>
          <w:sz w:val="28"/>
          <w:szCs w:val="28"/>
        </w:rPr>
        <w:t>Somatostatinoma</w:t>
      </w:r>
      <w:proofErr w:type="spellEnd"/>
    </w:p>
    <w:p w14:paraId="6158900B" w14:textId="77777777" w:rsidR="00571EF3" w:rsidRPr="007C764C" w:rsidRDefault="00644815" w:rsidP="00E612C9">
      <w:pPr>
        <w:ind w:left="360" w:right="-1620"/>
        <w:rPr>
          <w:rFonts w:ascii="Arial" w:hAnsi="Arial" w:cs="Arial"/>
          <w:sz w:val="28"/>
          <w:szCs w:val="28"/>
        </w:rPr>
      </w:pPr>
      <w:r w:rsidRPr="007C764C">
        <w:rPr>
          <w:rFonts w:ascii="Arial" w:hAnsi="Arial" w:cs="Arial"/>
          <w:sz w:val="28"/>
          <w:szCs w:val="28"/>
        </w:rPr>
        <w:t xml:space="preserve"> </w:t>
      </w:r>
    </w:p>
    <w:p w14:paraId="1D9AEC89" w14:textId="77777777" w:rsidR="00F3240C" w:rsidRDefault="00644815" w:rsidP="00E612C9">
      <w:pPr>
        <w:ind w:left="360" w:right="-1620"/>
        <w:rPr>
          <w:rFonts w:ascii="Arial" w:hAnsi="Arial" w:cs="Arial"/>
          <w:sz w:val="28"/>
          <w:szCs w:val="28"/>
        </w:rPr>
      </w:pPr>
      <w:r w:rsidRPr="007C764C">
        <w:rPr>
          <w:rFonts w:ascii="Arial" w:hAnsi="Arial" w:cs="Arial"/>
          <w:sz w:val="28"/>
          <w:szCs w:val="28"/>
        </w:rPr>
        <w:t xml:space="preserve">* </w:t>
      </w:r>
      <w:r w:rsidR="00F3240C">
        <w:rPr>
          <w:rFonts w:ascii="Arial" w:hAnsi="Arial" w:cs="Arial"/>
          <w:sz w:val="28"/>
          <w:szCs w:val="28"/>
        </w:rPr>
        <w:t xml:space="preserve">NETs can also start in Endocrine Organs such as </w:t>
      </w:r>
    </w:p>
    <w:p w14:paraId="5B7104E2" w14:textId="77777777" w:rsidR="00644815" w:rsidRPr="007C764C" w:rsidRDefault="00826616" w:rsidP="00F3240C">
      <w:pPr>
        <w:ind w:left="360" w:right="-1620" w:firstLine="720"/>
        <w:rPr>
          <w:rFonts w:ascii="Arial" w:hAnsi="Arial" w:cs="Arial"/>
          <w:sz w:val="28"/>
          <w:szCs w:val="28"/>
        </w:rPr>
      </w:pPr>
      <w:r w:rsidRPr="007C764C">
        <w:rPr>
          <w:rFonts w:ascii="Arial" w:hAnsi="Arial" w:cs="Arial"/>
          <w:sz w:val="28"/>
          <w:szCs w:val="28"/>
        </w:rPr>
        <w:t xml:space="preserve"> </w:t>
      </w:r>
      <w:r w:rsidR="00F3240C">
        <w:rPr>
          <w:rFonts w:ascii="Arial" w:hAnsi="Arial" w:cs="Arial"/>
          <w:sz w:val="28"/>
          <w:szCs w:val="28"/>
        </w:rPr>
        <w:tab/>
      </w:r>
      <w:r w:rsidRPr="007C764C">
        <w:rPr>
          <w:rFonts w:ascii="Arial" w:hAnsi="Arial" w:cs="Arial"/>
          <w:sz w:val="28"/>
          <w:szCs w:val="28"/>
        </w:rPr>
        <w:t>- Adren</w:t>
      </w:r>
      <w:r w:rsidR="00125C2A" w:rsidRPr="007C764C">
        <w:rPr>
          <w:rFonts w:ascii="Arial" w:hAnsi="Arial" w:cs="Arial"/>
          <w:sz w:val="28"/>
          <w:szCs w:val="28"/>
        </w:rPr>
        <w:t>al Glands</w:t>
      </w:r>
      <w:r w:rsidR="00644815" w:rsidRPr="007C764C">
        <w:rPr>
          <w:rFonts w:ascii="Arial" w:hAnsi="Arial" w:cs="Arial"/>
          <w:sz w:val="28"/>
          <w:szCs w:val="28"/>
        </w:rPr>
        <w:t xml:space="preserve"> </w:t>
      </w:r>
      <w:r w:rsidR="00523DED">
        <w:rPr>
          <w:rFonts w:ascii="Arial" w:hAnsi="Arial" w:cs="Arial"/>
          <w:sz w:val="28"/>
          <w:szCs w:val="28"/>
        </w:rPr>
        <w:t xml:space="preserve">(called a </w:t>
      </w:r>
      <w:proofErr w:type="spellStart"/>
      <w:r w:rsidR="00523DED">
        <w:rPr>
          <w:rFonts w:ascii="Arial" w:hAnsi="Arial" w:cs="Arial"/>
          <w:sz w:val="28"/>
          <w:szCs w:val="28"/>
        </w:rPr>
        <w:t>Phaeochromocytoma</w:t>
      </w:r>
      <w:proofErr w:type="spellEnd"/>
      <w:r w:rsidR="00523DED">
        <w:rPr>
          <w:rFonts w:ascii="Arial" w:hAnsi="Arial" w:cs="Arial"/>
          <w:sz w:val="28"/>
          <w:szCs w:val="28"/>
        </w:rPr>
        <w:t>)</w:t>
      </w:r>
    </w:p>
    <w:p w14:paraId="19D52606" w14:textId="77777777" w:rsidR="00125C2A" w:rsidRPr="007C764C" w:rsidRDefault="002B5B79" w:rsidP="002B5B79">
      <w:pPr>
        <w:ind w:left="1440" w:right="-1620"/>
        <w:rPr>
          <w:rFonts w:ascii="Arial" w:hAnsi="Arial" w:cs="Arial"/>
          <w:sz w:val="28"/>
          <w:szCs w:val="28"/>
        </w:rPr>
      </w:pPr>
      <w:r w:rsidRPr="007C764C">
        <w:rPr>
          <w:rFonts w:ascii="Arial" w:hAnsi="Arial" w:cs="Arial"/>
          <w:sz w:val="28"/>
          <w:szCs w:val="28"/>
        </w:rPr>
        <w:t>-</w:t>
      </w:r>
      <w:r w:rsidR="00523DED">
        <w:rPr>
          <w:rFonts w:ascii="Arial" w:hAnsi="Arial" w:cs="Arial"/>
          <w:sz w:val="28"/>
          <w:szCs w:val="28"/>
        </w:rPr>
        <w:t xml:space="preserve"> Special nerves called sympathetic nerves (this NET is called a </w:t>
      </w:r>
      <w:proofErr w:type="spellStart"/>
      <w:r w:rsidR="00523DED">
        <w:rPr>
          <w:rFonts w:ascii="Arial" w:hAnsi="Arial" w:cs="Arial"/>
          <w:sz w:val="28"/>
          <w:szCs w:val="28"/>
        </w:rPr>
        <w:t>Paraganglioma</w:t>
      </w:r>
      <w:proofErr w:type="spellEnd"/>
      <w:r w:rsidR="00523DED">
        <w:rPr>
          <w:rFonts w:ascii="Arial" w:hAnsi="Arial" w:cs="Arial"/>
          <w:sz w:val="28"/>
          <w:szCs w:val="28"/>
        </w:rPr>
        <w:t>)</w:t>
      </w:r>
    </w:p>
    <w:p w14:paraId="21207871" w14:textId="77777777" w:rsidR="00644815" w:rsidRPr="007C764C" w:rsidRDefault="00125C2A" w:rsidP="00523DED">
      <w:pPr>
        <w:ind w:left="720" w:right="-1620" w:firstLine="720"/>
        <w:rPr>
          <w:rFonts w:ascii="Arial" w:hAnsi="Arial" w:cs="Arial"/>
          <w:sz w:val="28"/>
          <w:szCs w:val="28"/>
        </w:rPr>
      </w:pPr>
      <w:r w:rsidRPr="007C764C">
        <w:rPr>
          <w:rFonts w:ascii="Arial" w:hAnsi="Arial" w:cs="Arial"/>
          <w:sz w:val="28"/>
          <w:szCs w:val="28"/>
        </w:rPr>
        <w:t xml:space="preserve">- </w:t>
      </w:r>
      <w:r w:rsidR="00644815" w:rsidRPr="007C764C">
        <w:rPr>
          <w:rFonts w:ascii="Arial" w:hAnsi="Arial" w:cs="Arial"/>
          <w:sz w:val="28"/>
          <w:szCs w:val="28"/>
        </w:rPr>
        <w:t>Thyroid</w:t>
      </w:r>
      <w:r w:rsidRPr="007C764C">
        <w:rPr>
          <w:rFonts w:ascii="Arial" w:hAnsi="Arial" w:cs="Arial"/>
          <w:sz w:val="28"/>
          <w:szCs w:val="28"/>
        </w:rPr>
        <w:t xml:space="preserve"> Glands</w:t>
      </w:r>
      <w:r w:rsidR="00523DED">
        <w:rPr>
          <w:rFonts w:ascii="Arial" w:hAnsi="Arial" w:cs="Arial"/>
          <w:sz w:val="28"/>
          <w:szCs w:val="28"/>
        </w:rPr>
        <w:t xml:space="preserve"> (one type of thyroid cancer called Medullary Thyroid Carcinoma</w:t>
      </w:r>
      <w:r w:rsidR="00523BC1">
        <w:rPr>
          <w:rFonts w:ascii="Arial" w:hAnsi="Arial" w:cs="Arial"/>
          <w:sz w:val="28"/>
          <w:szCs w:val="28"/>
        </w:rPr>
        <w:t xml:space="preserve"> is a type of neuroendocrine tumour</w:t>
      </w:r>
      <w:r w:rsidR="00523DED">
        <w:rPr>
          <w:rFonts w:ascii="Arial" w:hAnsi="Arial" w:cs="Arial"/>
          <w:sz w:val="28"/>
          <w:szCs w:val="28"/>
        </w:rPr>
        <w:t>)</w:t>
      </w:r>
    </w:p>
    <w:p w14:paraId="75B94CBB" w14:textId="77777777" w:rsidR="00523DED" w:rsidRDefault="00523DED" w:rsidP="00E612C9">
      <w:pPr>
        <w:ind w:left="360" w:right="-1620"/>
        <w:rPr>
          <w:rFonts w:ascii="Arial" w:hAnsi="Arial" w:cs="Arial"/>
          <w:sz w:val="28"/>
          <w:szCs w:val="28"/>
        </w:rPr>
      </w:pPr>
    </w:p>
    <w:p w14:paraId="60C19F49" w14:textId="77777777" w:rsidR="00826616" w:rsidRPr="007C764C" w:rsidRDefault="00523DED" w:rsidP="00E612C9">
      <w:pPr>
        <w:ind w:left="360" w:right="-1620"/>
        <w:rPr>
          <w:rFonts w:ascii="Arial" w:hAnsi="Arial" w:cs="Arial"/>
          <w:sz w:val="28"/>
          <w:szCs w:val="28"/>
        </w:rPr>
      </w:pPr>
      <w:r>
        <w:rPr>
          <w:rFonts w:ascii="Arial" w:hAnsi="Arial" w:cs="Arial"/>
          <w:sz w:val="28"/>
          <w:szCs w:val="28"/>
        </w:rPr>
        <w:tab/>
      </w:r>
      <w:r>
        <w:rPr>
          <w:rFonts w:ascii="Arial" w:hAnsi="Arial" w:cs="Arial"/>
          <w:sz w:val="28"/>
          <w:szCs w:val="28"/>
        </w:rPr>
        <w:tab/>
      </w:r>
    </w:p>
    <w:p w14:paraId="7F08AF5F" w14:textId="77777777" w:rsidR="00571EF3" w:rsidRPr="007C764C" w:rsidRDefault="00644815" w:rsidP="00E612C9">
      <w:pPr>
        <w:ind w:left="360" w:right="-1620"/>
        <w:rPr>
          <w:rFonts w:ascii="Arial" w:hAnsi="Arial" w:cs="Arial"/>
          <w:sz w:val="28"/>
          <w:szCs w:val="28"/>
        </w:rPr>
      </w:pPr>
      <w:r w:rsidRPr="007C764C">
        <w:rPr>
          <w:rFonts w:ascii="Arial" w:hAnsi="Arial" w:cs="Arial"/>
          <w:sz w:val="28"/>
          <w:szCs w:val="28"/>
        </w:rPr>
        <w:t>*</w:t>
      </w:r>
      <w:r w:rsidR="003D593D" w:rsidRPr="007C764C">
        <w:rPr>
          <w:rFonts w:ascii="Arial" w:hAnsi="Arial" w:cs="Arial"/>
          <w:sz w:val="28"/>
          <w:szCs w:val="28"/>
        </w:rPr>
        <w:t xml:space="preserve"> </w:t>
      </w:r>
      <w:r w:rsidR="00571EF3" w:rsidRPr="007C764C">
        <w:rPr>
          <w:rFonts w:ascii="Arial" w:hAnsi="Arial" w:cs="Arial"/>
          <w:sz w:val="28"/>
          <w:szCs w:val="28"/>
        </w:rPr>
        <w:t>Lung</w:t>
      </w:r>
      <w:r w:rsidR="00523DED">
        <w:rPr>
          <w:rFonts w:ascii="Arial" w:hAnsi="Arial" w:cs="Arial"/>
          <w:sz w:val="28"/>
          <w:szCs w:val="28"/>
        </w:rPr>
        <w:t xml:space="preserve"> and the airways (called a </w:t>
      </w:r>
      <w:r w:rsidRPr="007C764C">
        <w:rPr>
          <w:rFonts w:ascii="Arial" w:hAnsi="Arial" w:cs="Arial"/>
          <w:sz w:val="28"/>
          <w:szCs w:val="28"/>
          <w:u w:val="single"/>
        </w:rPr>
        <w:t>bronchus</w:t>
      </w:r>
      <w:r w:rsidR="00523DED">
        <w:rPr>
          <w:rFonts w:ascii="Arial" w:hAnsi="Arial" w:cs="Arial"/>
          <w:sz w:val="28"/>
          <w:szCs w:val="28"/>
          <w:u w:val="single"/>
        </w:rPr>
        <w:t>)</w:t>
      </w:r>
    </w:p>
    <w:p w14:paraId="0B3CD962" w14:textId="77777777" w:rsidR="002B5B79" w:rsidRPr="007C764C" w:rsidRDefault="002B5B79" w:rsidP="00E612C9">
      <w:pPr>
        <w:ind w:left="360" w:right="-1620"/>
        <w:rPr>
          <w:rFonts w:ascii="Arial" w:hAnsi="Arial" w:cs="Arial"/>
          <w:sz w:val="28"/>
          <w:szCs w:val="28"/>
        </w:rPr>
      </w:pPr>
    </w:p>
    <w:p w14:paraId="386C4078" w14:textId="77777777" w:rsidR="00826616" w:rsidRPr="007C764C" w:rsidRDefault="002B5B79" w:rsidP="00E612C9">
      <w:pPr>
        <w:ind w:left="360" w:right="-1620"/>
        <w:rPr>
          <w:rFonts w:ascii="Arial" w:hAnsi="Arial" w:cs="Arial"/>
          <w:sz w:val="28"/>
          <w:szCs w:val="28"/>
        </w:rPr>
      </w:pPr>
      <w:r w:rsidRPr="007C764C">
        <w:rPr>
          <w:rFonts w:ascii="Arial" w:hAnsi="Arial" w:cs="Arial"/>
          <w:sz w:val="28"/>
          <w:szCs w:val="28"/>
        </w:rPr>
        <w:t>*Thymus</w:t>
      </w:r>
    </w:p>
    <w:p w14:paraId="2BF21A74" w14:textId="77777777" w:rsidR="002B5B79" w:rsidRPr="007C764C" w:rsidRDefault="002B5B79" w:rsidP="00E612C9">
      <w:pPr>
        <w:ind w:left="360" w:right="-1620"/>
        <w:rPr>
          <w:rFonts w:ascii="Arial" w:hAnsi="Arial" w:cs="Arial"/>
          <w:sz w:val="28"/>
          <w:szCs w:val="28"/>
        </w:rPr>
      </w:pPr>
    </w:p>
    <w:p w14:paraId="01EDAC56" w14:textId="77777777" w:rsidR="00523DED" w:rsidRDefault="00523DED" w:rsidP="00523DED">
      <w:pPr>
        <w:ind w:left="360" w:right="-1620"/>
        <w:rPr>
          <w:rFonts w:ascii="Arial" w:hAnsi="Arial" w:cs="Arial"/>
          <w:sz w:val="28"/>
          <w:szCs w:val="28"/>
        </w:rPr>
      </w:pPr>
      <w:r>
        <w:rPr>
          <w:rFonts w:ascii="Arial" w:hAnsi="Arial" w:cs="Arial"/>
          <w:sz w:val="28"/>
          <w:szCs w:val="28"/>
        </w:rPr>
        <w:lastRenderedPageBreak/>
        <w:t>*Skin</w:t>
      </w:r>
      <w:r w:rsidR="00523BC1">
        <w:rPr>
          <w:rFonts w:ascii="Arial" w:hAnsi="Arial" w:cs="Arial"/>
          <w:sz w:val="28"/>
          <w:szCs w:val="28"/>
        </w:rPr>
        <w:t xml:space="preserve"> </w:t>
      </w:r>
      <w:r>
        <w:rPr>
          <w:rFonts w:ascii="Arial" w:hAnsi="Arial" w:cs="Arial"/>
          <w:sz w:val="28"/>
          <w:szCs w:val="28"/>
        </w:rPr>
        <w:t>(one type of skin cancer called Merkel Cell carcinoma</w:t>
      </w:r>
      <w:r w:rsidR="00523BC1">
        <w:rPr>
          <w:rFonts w:ascii="Arial" w:hAnsi="Arial" w:cs="Arial"/>
          <w:sz w:val="28"/>
          <w:szCs w:val="28"/>
        </w:rPr>
        <w:t xml:space="preserve"> is a neuroendocrine tumour</w:t>
      </w:r>
      <w:r>
        <w:rPr>
          <w:rFonts w:ascii="Arial" w:hAnsi="Arial" w:cs="Arial"/>
          <w:sz w:val="28"/>
          <w:szCs w:val="28"/>
        </w:rPr>
        <w:t>)</w:t>
      </w:r>
    </w:p>
    <w:p w14:paraId="15F90AB4" w14:textId="77777777" w:rsidR="00131520" w:rsidRPr="007C764C" w:rsidRDefault="00523DED" w:rsidP="00523DED">
      <w:pPr>
        <w:ind w:right="-1620"/>
        <w:rPr>
          <w:rFonts w:ascii="Arial" w:hAnsi="Arial" w:cs="Arial"/>
          <w:sz w:val="28"/>
          <w:szCs w:val="28"/>
        </w:rPr>
      </w:pPr>
      <w:r w:rsidRPr="007C764C">
        <w:rPr>
          <w:rFonts w:ascii="Arial" w:hAnsi="Arial" w:cs="Arial"/>
          <w:sz w:val="28"/>
          <w:szCs w:val="28"/>
        </w:rPr>
        <w:t xml:space="preserve"> </w:t>
      </w:r>
    </w:p>
    <w:p w14:paraId="0E1C5C5C" w14:textId="77777777" w:rsidR="00131520" w:rsidRPr="007C764C" w:rsidRDefault="007C764C" w:rsidP="00E612C9">
      <w:pPr>
        <w:pStyle w:val="Default"/>
        <w:ind w:left="360"/>
        <w:rPr>
          <w:rFonts w:ascii="Arial" w:hAnsi="Arial" w:cs="Arial"/>
          <w:sz w:val="28"/>
          <w:szCs w:val="28"/>
        </w:rPr>
      </w:pPr>
      <w:r>
        <w:rPr>
          <w:rFonts w:ascii="Arial" w:hAnsi="Arial" w:cs="Arial"/>
          <w:sz w:val="28"/>
          <w:szCs w:val="28"/>
        </w:rPr>
        <w:t>O</w:t>
      </w:r>
      <w:r w:rsidR="00131520" w:rsidRPr="007C764C">
        <w:rPr>
          <w:rFonts w:ascii="Arial" w:hAnsi="Arial" w:cs="Arial"/>
          <w:sz w:val="28"/>
          <w:szCs w:val="28"/>
        </w:rPr>
        <w:t xml:space="preserve">ther </w:t>
      </w:r>
      <w:proofErr w:type="gramStart"/>
      <w:r w:rsidR="00131520" w:rsidRPr="007C764C">
        <w:rPr>
          <w:rFonts w:ascii="Arial" w:hAnsi="Arial" w:cs="Arial"/>
          <w:sz w:val="28"/>
          <w:szCs w:val="28"/>
        </w:rPr>
        <w:t>rarer</w:t>
      </w:r>
      <w:proofErr w:type="gramEnd"/>
      <w:r w:rsidR="00131520" w:rsidRPr="007C764C">
        <w:rPr>
          <w:rFonts w:ascii="Arial" w:hAnsi="Arial" w:cs="Arial"/>
          <w:sz w:val="28"/>
          <w:szCs w:val="28"/>
        </w:rPr>
        <w:t xml:space="preserve"> sites may include </w:t>
      </w:r>
      <w:r w:rsidR="002B5B79" w:rsidRPr="007C764C">
        <w:rPr>
          <w:rFonts w:ascii="Arial" w:hAnsi="Arial" w:cs="Arial"/>
          <w:sz w:val="28"/>
          <w:szCs w:val="28"/>
        </w:rPr>
        <w:t>the ovaries and</w:t>
      </w:r>
      <w:r w:rsidR="00131520" w:rsidRPr="007C764C">
        <w:rPr>
          <w:rFonts w:ascii="Arial" w:hAnsi="Arial" w:cs="Arial"/>
          <w:sz w:val="28"/>
          <w:szCs w:val="28"/>
        </w:rPr>
        <w:t xml:space="preserve"> testes</w:t>
      </w:r>
      <w:r w:rsidR="002B5B79" w:rsidRPr="007C764C">
        <w:rPr>
          <w:rFonts w:ascii="Arial" w:hAnsi="Arial" w:cs="Arial"/>
          <w:sz w:val="28"/>
          <w:szCs w:val="28"/>
        </w:rPr>
        <w:t>.</w:t>
      </w:r>
    </w:p>
    <w:p w14:paraId="710FEC0B" w14:textId="77777777" w:rsidR="00571EF3" w:rsidRPr="00136AC8" w:rsidRDefault="00571EF3" w:rsidP="00E612C9">
      <w:pPr>
        <w:ind w:left="360" w:right="-1620"/>
        <w:rPr>
          <w:rFonts w:ascii="Arial" w:hAnsi="Arial" w:cs="Arial"/>
          <w:sz w:val="28"/>
          <w:szCs w:val="28"/>
        </w:rPr>
      </w:pPr>
    </w:p>
    <w:p w14:paraId="0ADF4BCC" w14:textId="77777777" w:rsidR="00136AC8" w:rsidRDefault="00136AC8" w:rsidP="00E612C9">
      <w:pPr>
        <w:ind w:left="360" w:right="-1620"/>
        <w:rPr>
          <w:rFonts w:ascii="Arial" w:hAnsi="Arial" w:cs="Arial"/>
          <w:b/>
          <w:sz w:val="28"/>
          <w:szCs w:val="28"/>
        </w:rPr>
      </w:pPr>
    </w:p>
    <w:p w14:paraId="336B96DE" w14:textId="77777777" w:rsidR="00DD3CDC" w:rsidRDefault="00DD3CDC" w:rsidP="00E612C9">
      <w:pPr>
        <w:ind w:left="360" w:right="-1620"/>
        <w:rPr>
          <w:rFonts w:ascii="Arial" w:hAnsi="Arial" w:cs="Arial"/>
          <w:b/>
          <w:sz w:val="28"/>
          <w:szCs w:val="28"/>
        </w:rPr>
      </w:pPr>
    </w:p>
    <w:p w14:paraId="4187A09C" w14:textId="77777777" w:rsidR="00E612C9" w:rsidRPr="007C764C" w:rsidRDefault="00E612C9" w:rsidP="00E612C9">
      <w:pPr>
        <w:ind w:left="360"/>
        <w:rPr>
          <w:rFonts w:ascii="Arial" w:hAnsi="Arial" w:cs="Arial"/>
          <w:b/>
          <w:sz w:val="36"/>
          <w:szCs w:val="36"/>
          <w:u w:val="single"/>
        </w:rPr>
      </w:pPr>
      <w:r>
        <w:rPr>
          <w:rFonts w:ascii="Arial" w:hAnsi="Arial" w:cs="Arial"/>
          <w:b/>
          <w:sz w:val="40"/>
          <w:szCs w:val="40"/>
        </w:rPr>
        <w:br w:type="page"/>
      </w:r>
      <w:r w:rsidRPr="007C764C">
        <w:rPr>
          <w:rFonts w:ascii="Arial" w:hAnsi="Arial" w:cs="Arial"/>
          <w:b/>
          <w:sz w:val="36"/>
          <w:szCs w:val="36"/>
          <w:u w:val="single"/>
        </w:rPr>
        <w:lastRenderedPageBreak/>
        <w:t>What causes NETs?</w:t>
      </w:r>
    </w:p>
    <w:p w14:paraId="0B2951F9" w14:textId="77777777" w:rsidR="00523BC1" w:rsidRDefault="00E612C9">
      <w:pPr>
        <w:pStyle w:val="Default"/>
        <w:ind w:left="360" w:right="-1620"/>
        <w:rPr>
          <w:rFonts w:ascii="Arial" w:hAnsi="Arial" w:cs="Arial"/>
          <w:sz w:val="28"/>
          <w:szCs w:val="28"/>
        </w:rPr>
      </w:pPr>
      <w:r w:rsidRPr="007C764C">
        <w:rPr>
          <w:rFonts w:ascii="Arial" w:hAnsi="Arial" w:cs="Arial"/>
          <w:sz w:val="28"/>
          <w:szCs w:val="28"/>
        </w:rPr>
        <w:t xml:space="preserve">It is not fully understood what causes NETs. </w:t>
      </w:r>
      <w:r w:rsidR="00523DED">
        <w:rPr>
          <w:rFonts w:ascii="Arial" w:hAnsi="Arial" w:cs="Arial"/>
          <w:sz w:val="28"/>
          <w:szCs w:val="28"/>
        </w:rPr>
        <w:t>It</w:t>
      </w:r>
      <w:r w:rsidRPr="007C764C">
        <w:rPr>
          <w:rFonts w:ascii="Arial" w:hAnsi="Arial" w:cs="Arial"/>
          <w:sz w:val="28"/>
          <w:szCs w:val="28"/>
        </w:rPr>
        <w:t xml:space="preserve"> is unclear what triggers the process of abnormal cell growth of neuroendocrine cells. </w:t>
      </w:r>
    </w:p>
    <w:p w14:paraId="4B3A7401" w14:textId="77777777" w:rsidR="008741D3" w:rsidRPr="00520D97" w:rsidRDefault="008741D3" w:rsidP="008741D3">
      <w:pPr>
        <w:ind w:left="360" w:right="-1620"/>
        <w:rPr>
          <w:rFonts w:ascii="Arial" w:hAnsi="Arial" w:cs="Arial"/>
          <w:b/>
          <w:sz w:val="28"/>
          <w:szCs w:val="28"/>
        </w:rPr>
      </w:pPr>
    </w:p>
    <w:p w14:paraId="1C812D32" w14:textId="77777777" w:rsidR="008741D3" w:rsidRPr="00520D97" w:rsidRDefault="008741D3" w:rsidP="008741D3">
      <w:pPr>
        <w:ind w:left="360" w:right="-1620"/>
        <w:rPr>
          <w:rFonts w:ascii="Arial" w:hAnsi="Arial" w:cs="Arial"/>
          <w:sz w:val="28"/>
          <w:szCs w:val="28"/>
        </w:rPr>
      </w:pPr>
      <w:r w:rsidRPr="00520D97">
        <w:rPr>
          <w:rFonts w:ascii="Arial" w:hAnsi="Arial" w:cs="Arial"/>
          <w:sz w:val="28"/>
          <w:szCs w:val="28"/>
        </w:rPr>
        <w:t>Some families have a higher than normal rate of certain type of cancer due to inheriting an abnormal gene. It is important to know the majority of NETs are NOT hereditary. The risk factors for NETs are poorly understood and most NETs occur without any known cause.</w:t>
      </w:r>
    </w:p>
    <w:p w14:paraId="22AFA10C" w14:textId="77777777" w:rsidR="00E612C9" w:rsidRPr="00520D97" w:rsidRDefault="008741D3" w:rsidP="008741D3">
      <w:pPr>
        <w:pStyle w:val="Default"/>
        <w:ind w:right="-1620"/>
        <w:rPr>
          <w:rFonts w:ascii="Arial" w:hAnsi="Arial" w:cs="Arial"/>
          <w:color w:val="auto"/>
          <w:sz w:val="32"/>
          <w:szCs w:val="32"/>
        </w:rPr>
      </w:pPr>
      <w:r w:rsidRPr="00520D97">
        <w:rPr>
          <w:rFonts w:ascii="Arial" w:hAnsi="Arial" w:cs="Arial"/>
          <w:color w:val="auto"/>
          <w:sz w:val="32"/>
          <w:szCs w:val="32"/>
        </w:rPr>
        <w:t xml:space="preserve"> </w:t>
      </w:r>
    </w:p>
    <w:p w14:paraId="46C20095" w14:textId="77777777" w:rsidR="008741D3" w:rsidRPr="00E612C9" w:rsidRDefault="008741D3" w:rsidP="00E612C9">
      <w:pPr>
        <w:pStyle w:val="Default"/>
        <w:ind w:left="360" w:right="-1620" w:firstLine="960"/>
        <w:rPr>
          <w:rFonts w:ascii="Arial" w:hAnsi="Arial" w:cs="Arial"/>
          <w:sz w:val="32"/>
          <w:szCs w:val="32"/>
        </w:rPr>
      </w:pPr>
    </w:p>
    <w:p w14:paraId="1B9D28F3" w14:textId="77777777" w:rsidR="00E612C9" w:rsidRDefault="00DD3CDC" w:rsidP="00E612C9">
      <w:pPr>
        <w:pStyle w:val="Default"/>
        <w:ind w:left="360" w:right="-1620"/>
        <w:rPr>
          <w:rFonts w:ascii="Arial" w:hAnsi="Arial" w:cs="Arial"/>
          <w:b/>
          <w:color w:val="auto"/>
          <w:sz w:val="28"/>
          <w:szCs w:val="28"/>
          <w:u w:val="single"/>
        </w:rPr>
      </w:pPr>
      <w:r w:rsidRPr="00DD3CDC">
        <w:rPr>
          <w:rFonts w:ascii="Arial" w:hAnsi="Arial" w:cs="Arial"/>
          <w:b/>
          <w:color w:val="auto"/>
          <w:sz w:val="28"/>
          <w:szCs w:val="28"/>
          <w:u w:val="single"/>
        </w:rPr>
        <w:t xml:space="preserve"> </w:t>
      </w:r>
    </w:p>
    <w:p w14:paraId="7738BD6D" w14:textId="77777777" w:rsidR="00DD3CDC" w:rsidRPr="007C764C" w:rsidRDefault="00DD3CDC" w:rsidP="00E612C9">
      <w:pPr>
        <w:pStyle w:val="Default"/>
        <w:ind w:left="360" w:right="-1620"/>
        <w:rPr>
          <w:rFonts w:ascii="Arial" w:hAnsi="Arial" w:cs="Arial"/>
          <w:b/>
          <w:color w:val="auto"/>
          <w:sz w:val="36"/>
          <w:szCs w:val="36"/>
          <w:u w:val="single"/>
        </w:rPr>
      </w:pPr>
      <w:r w:rsidRPr="007C764C">
        <w:rPr>
          <w:rFonts w:ascii="Arial" w:hAnsi="Arial" w:cs="Arial"/>
          <w:b/>
          <w:color w:val="auto"/>
          <w:sz w:val="36"/>
          <w:szCs w:val="36"/>
          <w:u w:val="single"/>
        </w:rPr>
        <w:t xml:space="preserve">What is known about NETs? </w:t>
      </w:r>
    </w:p>
    <w:p w14:paraId="56C805EB" w14:textId="77777777" w:rsidR="00DD3CDC" w:rsidRDefault="00DD3CDC" w:rsidP="00E612C9">
      <w:pPr>
        <w:pStyle w:val="Default"/>
        <w:ind w:left="360" w:right="-1620"/>
        <w:rPr>
          <w:rFonts w:ascii="Arial" w:hAnsi="Arial" w:cs="Arial"/>
          <w:color w:val="auto"/>
          <w:sz w:val="28"/>
          <w:szCs w:val="28"/>
        </w:rPr>
      </w:pPr>
    </w:p>
    <w:p w14:paraId="5297E402" w14:textId="77777777" w:rsidR="00523DED" w:rsidRDefault="00DD3CDC" w:rsidP="00E612C9">
      <w:pPr>
        <w:pStyle w:val="Default"/>
        <w:ind w:left="360" w:right="-1620"/>
        <w:rPr>
          <w:rFonts w:ascii="Arial" w:hAnsi="Arial" w:cs="Arial"/>
          <w:color w:val="auto"/>
          <w:sz w:val="28"/>
          <w:szCs w:val="28"/>
        </w:rPr>
      </w:pPr>
      <w:r>
        <w:rPr>
          <w:rFonts w:ascii="Arial" w:hAnsi="Arial" w:cs="Arial"/>
          <w:color w:val="auto"/>
          <w:sz w:val="28"/>
          <w:szCs w:val="28"/>
        </w:rPr>
        <w:t>NET</w:t>
      </w:r>
      <w:r w:rsidR="00564E7D">
        <w:rPr>
          <w:rFonts w:ascii="Arial" w:hAnsi="Arial" w:cs="Arial"/>
          <w:color w:val="auto"/>
          <w:sz w:val="28"/>
          <w:szCs w:val="28"/>
        </w:rPr>
        <w:t>s</w:t>
      </w:r>
      <w:r>
        <w:rPr>
          <w:rFonts w:ascii="Arial" w:hAnsi="Arial" w:cs="Arial"/>
          <w:color w:val="auto"/>
          <w:sz w:val="28"/>
          <w:szCs w:val="28"/>
        </w:rPr>
        <w:t xml:space="preserve"> </w:t>
      </w:r>
      <w:r w:rsidR="00523BC1">
        <w:rPr>
          <w:rFonts w:ascii="Arial" w:hAnsi="Arial" w:cs="Arial"/>
          <w:color w:val="auto"/>
          <w:sz w:val="28"/>
          <w:szCs w:val="28"/>
        </w:rPr>
        <w:t xml:space="preserve">can </w:t>
      </w:r>
      <w:r>
        <w:rPr>
          <w:rFonts w:ascii="Arial" w:hAnsi="Arial" w:cs="Arial"/>
          <w:color w:val="auto"/>
          <w:sz w:val="28"/>
          <w:szCs w:val="28"/>
        </w:rPr>
        <w:t xml:space="preserve">range from being very slow growing cancers </w:t>
      </w:r>
      <w:r w:rsidR="00523BC1">
        <w:rPr>
          <w:rFonts w:ascii="Arial" w:hAnsi="Arial" w:cs="Arial"/>
          <w:color w:val="auto"/>
          <w:sz w:val="28"/>
          <w:szCs w:val="28"/>
        </w:rPr>
        <w:t xml:space="preserve">in some people, through </w:t>
      </w:r>
      <w:r>
        <w:rPr>
          <w:rFonts w:ascii="Arial" w:hAnsi="Arial" w:cs="Arial"/>
          <w:color w:val="auto"/>
          <w:sz w:val="28"/>
          <w:szCs w:val="28"/>
        </w:rPr>
        <w:t>to fast growing cancers</w:t>
      </w:r>
      <w:r w:rsidR="00523BC1">
        <w:rPr>
          <w:rFonts w:ascii="Arial" w:hAnsi="Arial" w:cs="Arial"/>
          <w:color w:val="auto"/>
          <w:sz w:val="28"/>
          <w:szCs w:val="28"/>
        </w:rPr>
        <w:t xml:space="preserve"> in other people</w:t>
      </w:r>
      <w:r>
        <w:rPr>
          <w:rFonts w:ascii="Arial" w:hAnsi="Arial" w:cs="Arial"/>
          <w:color w:val="auto"/>
          <w:sz w:val="28"/>
          <w:szCs w:val="28"/>
        </w:rPr>
        <w:t>. Most NETs</w:t>
      </w:r>
      <w:r w:rsidRPr="00D1277E">
        <w:rPr>
          <w:rFonts w:ascii="Arial" w:hAnsi="Arial" w:cs="Arial"/>
          <w:color w:val="auto"/>
          <w:sz w:val="28"/>
          <w:szCs w:val="28"/>
        </w:rPr>
        <w:t xml:space="preserve"> grow slowly</w:t>
      </w:r>
      <w:r>
        <w:rPr>
          <w:rFonts w:ascii="Arial" w:hAnsi="Arial" w:cs="Arial"/>
          <w:color w:val="auto"/>
          <w:sz w:val="28"/>
          <w:szCs w:val="28"/>
        </w:rPr>
        <w:t>,</w:t>
      </w:r>
      <w:r w:rsidRPr="00D1277E">
        <w:rPr>
          <w:rFonts w:ascii="Arial" w:hAnsi="Arial" w:cs="Arial"/>
          <w:color w:val="auto"/>
          <w:sz w:val="28"/>
          <w:szCs w:val="28"/>
        </w:rPr>
        <w:t xml:space="preserve"> and some people can have one or more tumours for years, often without symptoms, before they are diagnosed. </w:t>
      </w:r>
      <w:r w:rsidR="00523DED">
        <w:rPr>
          <w:rFonts w:ascii="Arial" w:hAnsi="Arial" w:cs="Arial"/>
          <w:color w:val="auto"/>
          <w:sz w:val="28"/>
          <w:szCs w:val="28"/>
        </w:rPr>
        <w:t xml:space="preserve">Slow growing NETs are sometimes </w:t>
      </w:r>
      <w:r w:rsidRPr="00D1277E">
        <w:rPr>
          <w:rFonts w:ascii="Arial" w:hAnsi="Arial" w:cs="Arial"/>
          <w:color w:val="auto"/>
          <w:sz w:val="28"/>
          <w:szCs w:val="28"/>
        </w:rPr>
        <w:t xml:space="preserve">discovered at the time of surgery or </w:t>
      </w:r>
      <w:r w:rsidR="00523DED">
        <w:rPr>
          <w:rFonts w:ascii="Arial" w:hAnsi="Arial" w:cs="Arial"/>
          <w:color w:val="auto"/>
          <w:sz w:val="28"/>
          <w:szCs w:val="28"/>
        </w:rPr>
        <w:t xml:space="preserve">during </w:t>
      </w:r>
      <w:r w:rsidRPr="00D1277E">
        <w:rPr>
          <w:rFonts w:ascii="Arial" w:hAnsi="Arial" w:cs="Arial"/>
          <w:color w:val="auto"/>
          <w:sz w:val="28"/>
          <w:szCs w:val="28"/>
        </w:rPr>
        <w:t>investigation for other problems.</w:t>
      </w:r>
      <w:r w:rsidR="00523DED">
        <w:rPr>
          <w:rFonts w:ascii="Arial" w:hAnsi="Arial" w:cs="Arial"/>
          <w:color w:val="auto"/>
          <w:sz w:val="28"/>
          <w:szCs w:val="28"/>
        </w:rPr>
        <w:t xml:space="preserve"> At first it is can be hard for your doctor to know whether you have a slow or fast growing NET.</w:t>
      </w:r>
    </w:p>
    <w:p w14:paraId="28130030" w14:textId="77777777" w:rsidR="00DD3CDC" w:rsidRDefault="00DD3CDC" w:rsidP="00E612C9">
      <w:pPr>
        <w:pStyle w:val="Default"/>
        <w:ind w:left="360" w:right="-1620"/>
        <w:rPr>
          <w:rFonts w:ascii="Arial" w:hAnsi="Arial" w:cs="Arial"/>
          <w:color w:val="auto"/>
          <w:sz w:val="28"/>
          <w:szCs w:val="28"/>
        </w:rPr>
      </w:pPr>
      <w:r w:rsidRPr="00D1277E">
        <w:rPr>
          <w:rFonts w:ascii="Arial" w:hAnsi="Arial" w:cs="Arial"/>
          <w:color w:val="auto"/>
          <w:sz w:val="28"/>
          <w:szCs w:val="28"/>
        </w:rPr>
        <w:t xml:space="preserve"> </w:t>
      </w:r>
    </w:p>
    <w:p w14:paraId="7BFAF4A5" w14:textId="77777777" w:rsidR="00DD3CDC" w:rsidRDefault="00DD3CDC" w:rsidP="00E612C9">
      <w:pPr>
        <w:pStyle w:val="Default"/>
        <w:ind w:left="360" w:right="-1620"/>
        <w:rPr>
          <w:rFonts w:ascii="Arial" w:hAnsi="Arial" w:cs="Arial"/>
          <w:color w:val="auto"/>
          <w:sz w:val="28"/>
          <w:szCs w:val="28"/>
        </w:rPr>
      </w:pPr>
      <w:r w:rsidRPr="00D1277E">
        <w:rPr>
          <w:rFonts w:ascii="Arial" w:hAnsi="Arial" w:cs="Arial"/>
          <w:color w:val="auto"/>
          <w:sz w:val="28"/>
          <w:szCs w:val="28"/>
        </w:rPr>
        <w:t xml:space="preserve">When you are diagnosed with any type of NET your specialist may review a biopsy sample (a small </w:t>
      </w:r>
      <w:r w:rsidR="00523DED">
        <w:rPr>
          <w:rFonts w:ascii="Arial" w:hAnsi="Arial" w:cs="Arial"/>
          <w:color w:val="auto"/>
          <w:sz w:val="28"/>
          <w:szCs w:val="28"/>
        </w:rPr>
        <w:t>piece</w:t>
      </w:r>
      <w:r w:rsidRPr="00D1277E">
        <w:rPr>
          <w:rFonts w:ascii="Arial" w:hAnsi="Arial" w:cs="Arial"/>
          <w:color w:val="auto"/>
          <w:sz w:val="28"/>
          <w:szCs w:val="28"/>
        </w:rPr>
        <w:t xml:space="preserve"> taken from the tumour) and give your tumour a 'proliferative index'</w:t>
      </w:r>
      <w:r w:rsidR="00523DED">
        <w:rPr>
          <w:rFonts w:ascii="Arial" w:hAnsi="Arial" w:cs="Arial"/>
          <w:color w:val="auto"/>
          <w:sz w:val="28"/>
          <w:szCs w:val="28"/>
        </w:rPr>
        <w:t xml:space="preserve">. This is </w:t>
      </w:r>
      <w:r w:rsidRPr="00D1277E">
        <w:rPr>
          <w:rFonts w:ascii="Arial" w:hAnsi="Arial" w:cs="Arial"/>
          <w:color w:val="auto"/>
          <w:sz w:val="28"/>
          <w:szCs w:val="28"/>
        </w:rPr>
        <w:t>a measure of the number of cells in the tumour that are dividing (proliferating)</w:t>
      </w:r>
      <w:r w:rsidR="00523DED">
        <w:rPr>
          <w:rFonts w:ascii="Arial" w:hAnsi="Arial" w:cs="Arial"/>
          <w:color w:val="auto"/>
          <w:sz w:val="28"/>
          <w:szCs w:val="28"/>
        </w:rPr>
        <w:t xml:space="preserve"> at any one time</w:t>
      </w:r>
      <w:r w:rsidRPr="00D1277E">
        <w:rPr>
          <w:rFonts w:ascii="Arial" w:hAnsi="Arial" w:cs="Arial"/>
          <w:color w:val="auto"/>
          <w:sz w:val="28"/>
          <w:szCs w:val="28"/>
        </w:rPr>
        <w:t>.</w:t>
      </w:r>
      <w:r w:rsidR="00523DED">
        <w:rPr>
          <w:rFonts w:ascii="Arial" w:hAnsi="Arial" w:cs="Arial"/>
          <w:color w:val="auto"/>
          <w:sz w:val="28"/>
          <w:szCs w:val="28"/>
        </w:rPr>
        <w:t xml:space="preserve">  The most common proliferative index is called Ki-67.</w:t>
      </w:r>
      <w:r w:rsidRPr="00D1277E">
        <w:rPr>
          <w:rFonts w:ascii="Arial" w:hAnsi="Arial" w:cs="Arial"/>
          <w:color w:val="auto"/>
          <w:sz w:val="28"/>
          <w:szCs w:val="28"/>
        </w:rPr>
        <w:t xml:space="preserve"> A </w:t>
      </w:r>
      <w:r w:rsidR="00523DED">
        <w:rPr>
          <w:rFonts w:ascii="Arial" w:hAnsi="Arial" w:cs="Arial"/>
          <w:color w:val="auto"/>
          <w:sz w:val="28"/>
          <w:szCs w:val="28"/>
        </w:rPr>
        <w:t>Ki-67</w:t>
      </w:r>
      <w:r w:rsidRPr="00D1277E">
        <w:rPr>
          <w:rFonts w:ascii="Arial" w:hAnsi="Arial" w:cs="Arial"/>
          <w:color w:val="auto"/>
          <w:sz w:val="28"/>
          <w:szCs w:val="28"/>
        </w:rPr>
        <w:t xml:space="preserve"> of less than 2% means that the tumour is very slow growing</w:t>
      </w:r>
      <w:r>
        <w:rPr>
          <w:rFonts w:ascii="Arial" w:hAnsi="Arial" w:cs="Arial"/>
          <w:color w:val="auto"/>
          <w:sz w:val="28"/>
          <w:szCs w:val="28"/>
        </w:rPr>
        <w:t xml:space="preserve">. </w:t>
      </w:r>
      <w:proofErr w:type="gramStart"/>
      <w:r>
        <w:rPr>
          <w:rFonts w:ascii="Arial" w:hAnsi="Arial" w:cs="Arial"/>
          <w:color w:val="auto"/>
          <w:sz w:val="28"/>
          <w:szCs w:val="28"/>
        </w:rPr>
        <w:t>The higher the number, the faster the growth.</w:t>
      </w:r>
      <w:proofErr w:type="gramEnd"/>
      <w:r w:rsidRPr="00D1277E">
        <w:rPr>
          <w:rFonts w:ascii="Arial" w:hAnsi="Arial" w:cs="Arial"/>
          <w:color w:val="auto"/>
          <w:sz w:val="28"/>
          <w:szCs w:val="28"/>
        </w:rPr>
        <w:t xml:space="preserve"> </w:t>
      </w:r>
    </w:p>
    <w:p w14:paraId="65885B85" w14:textId="77777777" w:rsidR="00DD3CDC" w:rsidRDefault="00DD3CDC" w:rsidP="00E612C9">
      <w:pPr>
        <w:ind w:left="360" w:right="-1620"/>
        <w:rPr>
          <w:rFonts w:ascii="Arial" w:hAnsi="Arial" w:cs="Arial"/>
          <w:b/>
          <w:sz w:val="28"/>
          <w:szCs w:val="28"/>
        </w:rPr>
      </w:pPr>
    </w:p>
    <w:p w14:paraId="3B2BE7A4" w14:textId="77777777" w:rsidR="00D83C7C" w:rsidRPr="00D83C7C" w:rsidRDefault="00DD3CDC" w:rsidP="00E612C9">
      <w:pPr>
        <w:ind w:left="360" w:right="-1620"/>
        <w:rPr>
          <w:rFonts w:ascii="Arial" w:hAnsi="Arial" w:cs="Arial"/>
          <w:b/>
          <w:sz w:val="28"/>
          <w:szCs w:val="28"/>
        </w:rPr>
      </w:pPr>
      <w:r>
        <w:rPr>
          <w:rFonts w:ascii="Arial" w:hAnsi="Arial" w:cs="Arial"/>
          <w:b/>
          <w:sz w:val="28"/>
          <w:szCs w:val="28"/>
        </w:rPr>
        <w:t>D</w:t>
      </w:r>
      <w:r w:rsidR="00D83C7C" w:rsidRPr="00D83C7C">
        <w:rPr>
          <w:rFonts w:ascii="Arial" w:hAnsi="Arial" w:cs="Arial"/>
          <w:b/>
          <w:sz w:val="28"/>
          <w:szCs w:val="28"/>
        </w:rPr>
        <w:t>ifferent NETs affect different people in different ways in terms of how the tumour grows, the symptoms produced</w:t>
      </w:r>
      <w:r w:rsidR="00523BC1">
        <w:rPr>
          <w:rFonts w:ascii="Arial" w:hAnsi="Arial" w:cs="Arial"/>
          <w:b/>
          <w:sz w:val="28"/>
          <w:szCs w:val="28"/>
        </w:rPr>
        <w:t>,</w:t>
      </w:r>
      <w:r w:rsidR="00D83C7C" w:rsidRPr="00D83C7C">
        <w:rPr>
          <w:rFonts w:ascii="Arial" w:hAnsi="Arial" w:cs="Arial"/>
          <w:b/>
          <w:sz w:val="28"/>
          <w:szCs w:val="28"/>
        </w:rPr>
        <w:t xml:space="preserve"> whether or not they spread and how they spread.</w:t>
      </w:r>
    </w:p>
    <w:p w14:paraId="1E624EC1" w14:textId="77777777" w:rsidR="00D83C7C" w:rsidRDefault="00D83C7C" w:rsidP="00E612C9">
      <w:pPr>
        <w:ind w:left="360" w:right="-1620"/>
        <w:rPr>
          <w:rFonts w:ascii="Arial" w:hAnsi="Arial" w:cs="Arial"/>
          <w:b/>
          <w:sz w:val="32"/>
          <w:szCs w:val="32"/>
        </w:rPr>
      </w:pPr>
    </w:p>
    <w:p w14:paraId="3C74033A" w14:textId="77777777" w:rsidR="00A51105" w:rsidRDefault="00A51105" w:rsidP="00E612C9">
      <w:pPr>
        <w:ind w:left="360" w:right="-1620"/>
        <w:rPr>
          <w:rFonts w:ascii="Arial" w:hAnsi="Arial" w:cs="Arial"/>
          <w:b/>
          <w:sz w:val="32"/>
          <w:szCs w:val="32"/>
        </w:rPr>
      </w:pPr>
    </w:p>
    <w:p w14:paraId="49AC9BFD" w14:textId="77777777" w:rsidR="00A51105" w:rsidRDefault="00A51105" w:rsidP="00E612C9">
      <w:pPr>
        <w:ind w:left="360" w:right="-1620"/>
        <w:rPr>
          <w:rFonts w:ascii="Arial" w:hAnsi="Arial" w:cs="Arial"/>
          <w:b/>
          <w:sz w:val="32"/>
          <w:szCs w:val="32"/>
        </w:rPr>
      </w:pPr>
    </w:p>
    <w:p w14:paraId="7DE92388" w14:textId="77777777" w:rsidR="00A51105" w:rsidRDefault="00A51105" w:rsidP="00E612C9">
      <w:pPr>
        <w:ind w:left="360" w:right="-1620"/>
        <w:rPr>
          <w:rFonts w:ascii="Arial" w:hAnsi="Arial" w:cs="Arial"/>
          <w:b/>
          <w:sz w:val="32"/>
          <w:szCs w:val="32"/>
        </w:rPr>
      </w:pPr>
    </w:p>
    <w:p w14:paraId="74050473" w14:textId="77777777" w:rsidR="00A51105" w:rsidRDefault="00A51105" w:rsidP="00E612C9">
      <w:pPr>
        <w:ind w:left="360" w:right="-1620"/>
        <w:rPr>
          <w:rFonts w:ascii="Arial" w:hAnsi="Arial" w:cs="Arial"/>
          <w:b/>
          <w:sz w:val="32"/>
          <w:szCs w:val="32"/>
        </w:rPr>
      </w:pPr>
    </w:p>
    <w:p w14:paraId="7F88AD47" w14:textId="77777777" w:rsidR="00A51105" w:rsidRDefault="00A51105" w:rsidP="00E612C9">
      <w:pPr>
        <w:ind w:left="360" w:right="-1620"/>
        <w:rPr>
          <w:rFonts w:ascii="Arial" w:hAnsi="Arial" w:cs="Arial"/>
          <w:b/>
          <w:sz w:val="32"/>
          <w:szCs w:val="32"/>
        </w:rPr>
      </w:pPr>
    </w:p>
    <w:p w14:paraId="396C8696" w14:textId="77777777" w:rsidR="00A51105" w:rsidRDefault="00A51105" w:rsidP="00E612C9">
      <w:pPr>
        <w:ind w:left="360" w:right="-1620"/>
        <w:rPr>
          <w:rFonts w:ascii="Arial" w:hAnsi="Arial" w:cs="Arial"/>
          <w:b/>
          <w:sz w:val="32"/>
          <w:szCs w:val="32"/>
        </w:rPr>
      </w:pPr>
    </w:p>
    <w:p w14:paraId="137403D5" w14:textId="77777777" w:rsidR="00523BC1" w:rsidRDefault="00523BC1" w:rsidP="00E612C9">
      <w:pPr>
        <w:ind w:left="360" w:right="-1620"/>
        <w:rPr>
          <w:rFonts w:ascii="Arial" w:hAnsi="Arial" w:cs="Arial"/>
          <w:b/>
          <w:sz w:val="36"/>
          <w:szCs w:val="36"/>
          <w:u w:val="single"/>
        </w:rPr>
      </w:pPr>
    </w:p>
    <w:p w14:paraId="64C3C5F6" w14:textId="77777777" w:rsidR="00D1277E" w:rsidRPr="007C764C" w:rsidRDefault="00D83C7C" w:rsidP="00E612C9">
      <w:pPr>
        <w:ind w:left="360" w:right="-1620"/>
        <w:rPr>
          <w:rFonts w:ascii="Arial" w:hAnsi="Arial" w:cs="Arial"/>
          <w:b/>
          <w:sz w:val="36"/>
          <w:szCs w:val="36"/>
          <w:u w:val="single"/>
        </w:rPr>
      </w:pPr>
      <w:r w:rsidRPr="007C764C">
        <w:rPr>
          <w:rFonts w:ascii="Arial" w:hAnsi="Arial" w:cs="Arial"/>
          <w:b/>
          <w:sz w:val="36"/>
          <w:szCs w:val="36"/>
          <w:u w:val="single"/>
        </w:rPr>
        <w:lastRenderedPageBreak/>
        <w:t>D</w:t>
      </w:r>
      <w:r w:rsidR="007C764C">
        <w:rPr>
          <w:rFonts w:ascii="Arial" w:hAnsi="Arial" w:cs="Arial"/>
          <w:b/>
          <w:sz w:val="36"/>
          <w:szCs w:val="36"/>
          <w:u w:val="single"/>
        </w:rPr>
        <w:t>iagnosing NETs</w:t>
      </w:r>
    </w:p>
    <w:p w14:paraId="458E686D" w14:textId="77777777" w:rsidR="000711FE" w:rsidRDefault="000711FE" w:rsidP="00E612C9">
      <w:pPr>
        <w:ind w:left="360" w:right="-1620"/>
        <w:rPr>
          <w:rFonts w:ascii="Arial" w:hAnsi="Arial" w:cs="Arial"/>
          <w:sz w:val="28"/>
          <w:szCs w:val="28"/>
        </w:rPr>
      </w:pPr>
    </w:p>
    <w:p w14:paraId="0348F352" w14:textId="77777777" w:rsidR="00075155" w:rsidRDefault="00D83C7C" w:rsidP="00E612C9">
      <w:pPr>
        <w:ind w:left="360" w:right="-1620"/>
        <w:rPr>
          <w:rFonts w:ascii="Arial" w:hAnsi="Arial" w:cs="Arial"/>
          <w:sz w:val="28"/>
          <w:szCs w:val="28"/>
        </w:rPr>
      </w:pPr>
      <w:r w:rsidRPr="00D83C7C">
        <w:rPr>
          <w:rFonts w:ascii="Arial" w:hAnsi="Arial" w:cs="Arial"/>
          <w:sz w:val="28"/>
          <w:szCs w:val="28"/>
        </w:rPr>
        <w:t>NET</w:t>
      </w:r>
      <w:r w:rsidR="007C764C">
        <w:rPr>
          <w:rFonts w:ascii="Arial" w:hAnsi="Arial" w:cs="Arial"/>
          <w:sz w:val="28"/>
          <w:szCs w:val="28"/>
        </w:rPr>
        <w:t>s</w:t>
      </w:r>
      <w:r>
        <w:rPr>
          <w:rFonts w:ascii="Arial" w:hAnsi="Arial" w:cs="Arial"/>
          <w:sz w:val="28"/>
          <w:szCs w:val="28"/>
        </w:rPr>
        <w:t xml:space="preserve"> are difficult to diagnose. The onset of symptoms takes an average of 3 to 5 years, and even then symptoms are often non-specific and vague. </w:t>
      </w:r>
    </w:p>
    <w:p w14:paraId="20AB3C79" w14:textId="77777777" w:rsidR="00075155" w:rsidRDefault="00075155" w:rsidP="00E612C9">
      <w:pPr>
        <w:ind w:left="360" w:right="-1620"/>
        <w:rPr>
          <w:rFonts w:ascii="Arial" w:hAnsi="Arial" w:cs="Arial"/>
          <w:sz w:val="28"/>
          <w:szCs w:val="28"/>
        </w:rPr>
      </w:pPr>
      <w:r>
        <w:rPr>
          <w:rFonts w:ascii="Arial" w:hAnsi="Arial" w:cs="Arial"/>
          <w:sz w:val="28"/>
          <w:szCs w:val="28"/>
        </w:rPr>
        <w:t xml:space="preserve">International experience shows that the average time from first symptoms to diagnosis is approximately 6 to 7 years. </w:t>
      </w:r>
    </w:p>
    <w:p w14:paraId="643BC3D3" w14:textId="77777777" w:rsidR="00075155" w:rsidRDefault="00075155" w:rsidP="00E612C9">
      <w:pPr>
        <w:ind w:left="360" w:right="-1620"/>
        <w:rPr>
          <w:rFonts w:ascii="Arial" w:hAnsi="Arial" w:cs="Arial"/>
          <w:sz w:val="28"/>
          <w:szCs w:val="28"/>
        </w:rPr>
      </w:pPr>
    </w:p>
    <w:p w14:paraId="63D46CA3" w14:textId="77777777" w:rsidR="00D83C7C" w:rsidRPr="00D83C7C" w:rsidRDefault="000711FE" w:rsidP="00E612C9">
      <w:pPr>
        <w:ind w:left="360" w:right="-1620"/>
        <w:rPr>
          <w:rFonts w:ascii="Arial" w:hAnsi="Arial" w:cs="Arial"/>
          <w:sz w:val="28"/>
          <w:szCs w:val="28"/>
        </w:rPr>
      </w:pPr>
      <w:r>
        <w:rPr>
          <w:rFonts w:ascii="Arial" w:hAnsi="Arial" w:cs="Arial"/>
          <w:sz w:val="28"/>
          <w:szCs w:val="28"/>
        </w:rPr>
        <w:t>Just like all cancers an e</w:t>
      </w:r>
      <w:r w:rsidR="00D83C7C">
        <w:rPr>
          <w:rFonts w:ascii="Arial" w:hAnsi="Arial" w:cs="Arial"/>
          <w:sz w:val="28"/>
          <w:szCs w:val="28"/>
        </w:rPr>
        <w:t xml:space="preserve">arly diagnosis can potentially mean </w:t>
      </w:r>
      <w:r w:rsidR="009B67B3">
        <w:rPr>
          <w:rFonts w:ascii="Arial" w:hAnsi="Arial" w:cs="Arial"/>
          <w:sz w:val="28"/>
          <w:szCs w:val="28"/>
        </w:rPr>
        <w:t>a better</w:t>
      </w:r>
      <w:r w:rsidR="00523BC1">
        <w:rPr>
          <w:rFonts w:ascii="Arial" w:hAnsi="Arial" w:cs="Arial"/>
          <w:sz w:val="28"/>
          <w:szCs w:val="28"/>
        </w:rPr>
        <w:t xml:space="preserve"> outcome, which is called</w:t>
      </w:r>
      <w:r w:rsidR="009B67B3">
        <w:rPr>
          <w:rFonts w:ascii="Arial" w:hAnsi="Arial" w:cs="Arial"/>
          <w:sz w:val="28"/>
          <w:szCs w:val="28"/>
        </w:rPr>
        <w:t xml:space="preserve"> </w:t>
      </w:r>
      <w:r w:rsidR="009B67B3" w:rsidRPr="00075155">
        <w:rPr>
          <w:rFonts w:ascii="Arial" w:hAnsi="Arial" w:cs="Arial"/>
          <w:sz w:val="28"/>
          <w:szCs w:val="28"/>
          <w:u w:val="single"/>
        </w:rPr>
        <w:t>prognosis</w:t>
      </w:r>
      <w:r w:rsidR="00075155">
        <w:rPr>
          <w:rFonts w:ascii="Arial" w:hAnsi="Arial" w:cs="Arial"/>
          <w:sz w:val="28"/>
          <w:szCs w:val="28"/>
        </w:rPr>
        <w:t>.</w:t>
      </w:r>
    </w:p>
    <w:p w14:paraId="67589423" w14:textId="77777777" w:rsidR="00D83C7C" w:rsidRDefault="00D83C7C" w:rsidP="00E612C9">
      <w:pPr>
        <w:ind w:left="360" w:right="-1620"/>
        <w:rPr>
          <w:rFonts w:ascii="Arial" w:hAnsi="Arial" w:cs="Arial"/>
          <w:b/>
          <w:sz w:val="28"/>
          <w:szCs w:val="28"/>
        </w:rPr>
      </w:pPr>
    </w:p>
    <w:p w14:paraId="4C37E445" w14:textId="77777777" w:rsidR="00D1277E" w:rsidRPr="00D1277E" w:rsidRDefault="00D1277E" w:rsidP="00E612C9">
      <w:pPr>
        <w:ind w:left="360" w:right="-1620"/>
        <w:rPr>
          <w:rFonts w:ascii="Arial" w:hAnsi="Arial" w:cs="Arial"/>
          <w:b/>
          <w:sz w:val="28"/>
          <w:szCs w:val="28"/>
        </w:rPr>
      </w:pPr>
    </w:p>
    <w:p w14:paraId="173D17F1" w14:textId="77777777" w:rsidR="008D16D5" w:rsidRPr="007C764C" w:rsidRDefault="007C764C" w:rsidP="00E612C9">
      <w:pPr>
        <w:ind w:left="360" w:right="-1620"/>
        <w:rPr>
          <w:rFonts w:ascii="Arial" w:hAnsi="Arial" w:cs="Arial"/>
          <w:b/>
          <w:sz w:val="36"/>
          <w:szCs w:val="36"/>
          <w:u w:val="single"/>
        </w:rPr>
      </w:pPr>
      <w:r w:rsidRPr="007C764C">
        <w:rPr>
          <w:rFonts w:ascii="Arial" w:hAnsi="Arial" w:cs="Arial"/>
          <w:b/>
          <w:sz w:val="36"/>
          <w:szCs w:val="36"/>
          <w:u w:val="single"/>
        </w:rPr>
        <w:t>Testing</w:t>
      </w:r>
    </w:p>
    <w:p w14:paraId="1DCC291B" w14:textId="77777777" w:rsidR="008D16D5" w:rsidRDefault="008D16D5" w:rsidP="00E612C9">
      <w:pPr>
        <w:ind w:left="360" w:right="-1620"/>
      </w:pPr>
    </w:p>
    <w:p w14:paraId="3C51BF42" w14:textId="77777777" w:rsidR="00B32E99" w:rsidRPr="00DC1F73" w:rsidRDefault="007C764C" w:rsidP="00E612C9">
      <w:pPr>
        <w:ind w:left="360" w:right="-1620"/>
        <w:rPr>
          <w:rFonts w:ascii="Arial" w:hAnsi="Arial" w:cs="Arial"/>
          <w:sz w:val="28"/>
          <w:szCs w:val="28"/>
        </w:rPr>
      </w:pPr>
      <w:r>
        <w:rPr>
          <w:rFonts w:ascii="Arial" w:hAnsi="Arial" w:cs="Arial"/>
          <w:sz w:val="28"/>
          <w:szCs w:val="28"/>
        </w:rPr>
        <w:t>Like all c</w:t>
      </w:r>
      <w:r w:rsidR="00075155">
        <w:rPr>
          <w:rFonts w:ascii="Arial" w:hAnsi="Arial" w:cs="Arial"/>
          <w:sz w:val="28"/>
          <w:szCs w:val="28"/>
        </w:rPr>
        <w:t>ancer</w:t>
      </w:r>
      <w:r w:rsidR="00B32E99" w:rsidRPr="00DC1F73">
        <w:rPr>
          <w:rFonts w:ascii="Arial" w:hAnsi="Arial" w:cs="Arial"/>
          <w:sz w:val="28"/>
          <w:szCs w:val="28"/>
        </w:rPr>
        <w:t xml:space="preserve"> patients</w:t>
      </w:r>
      <w:r w:rsidR="00075155">
        <w:rPr>
          <w:rFonts w:ascii="Arial" w:hAnsi="Arial" w:cs="Arial"/>
          <w:sz w:val="28"/>
          <w:szCs w:val="28"/>
        </w:rPr>
        <w:t>,</w:t>
      </w:r>
      <w:r w:rsidR="00B32E99" w:rsidRPr="00DC1F73">
        <w:rPr>
          <w:rFonts w:ascii="Arial" w:hAnsi="Arial" w:cs="Arial"/>
          <w:sz w:val="28"/>
          <w:szCs w:val="28"/>
        </w:rPr>
        <w:t xml:space="preserve"> </w:t>
      </w:r>
      <w:r w:rsidR="00075155">
        <w:rPr>
          <w:rFonts w:ascii="Arial" w:hAnsi="Arial" w:cs="Arial"/>
          <w:sz w:val="28"/>
          <w:szCs w:val="28"/>
        </w:rPr>
        <w:t xml:space="preserve">if you have a NET </w:t>
      </w:r>
      <w:r w:rsidR="00B32E99" w:rsidRPr="00DC1F73">
        <w:rPr>
          <w:rFonts w:ascii="Arial" w:hAnsi="Arial" w:cs="Arial"/>
          <w:sz w:val="28"/>
          <w:szCs w:val="28"/>
        </w:rPr>
        <w:t xml:space="preserve">you can expect to face numerous tests and scans that will provide your doctor with information about the disease, its spread and the rate of growth. Some of the tests you might undergo </w:t>
      </w:r>
      <w:r w:rsidR="00075155">
        <w:rPr>
          <w:rFonts w:ascii="Arial" w:hAnsi="Arial" w:cs="Arial"/>
          <w:sz w:val="28"/>
          <w:szCs w:val="28"/>
        </w:rPr>
        <w:t>are the same as any cancer and some are specific for understanding NETs.</w:t>
      </w:r>
    </w:p>
    <w:p w14:paraId="272327A3" w14:textId="77777777" w:rsidR="00B32E99" w:rsidRPr="00DC1F73" w:rsidRDefault="00B32E99" w:rsidP="00E612C9">
      <w:pPr>
        <w:ind w:left="360" w:right="-1620"/>
        <w:rPr>
          <w:rFonts w:ascii="Arial" w:hAnsi="Arial" w:cs="Arial"/>
          <w:sz w:val="28"/>
          <w:szCs w:val="28"/>
        </w:rPr>
      </w:pPr>
    </w:p>
    <w:p w14:paraId="0AB457D5" w14:textId="77777777" w:rsidR="00DC1F73" w:rsidRDefault="00DC1F73" w:rsidP="00E612C9">
      <w:pPr>
        <w:ind w:left="360" w:right="-1620"/>
        <w:rPr>
          <w:rFonts w:ascii="Arial" w:hAnsi="Arial" w:cs="Arial"/>
          <w:sz w:val="28"/>
          <w:szCs w:val="28"/>
        </w:rPr>
      </w:pPr>
    </w:p>
    <w:p w14:paraId="439A4206" w14:textId="77777777" w:rsidR="00DC1F73" w:rsidRPr="007C764C" w:rsidRDefault="00B32E99" w:rsidP="00E612C9">
      <w:pPr>
        <w:ind w:left="360" w:right="-1620"/>
        <w:rPr>
          <w:rFonts w:ascii="Arial" w:hAnsi="Arial" w:cs="Arial"/>
          <w:b/>
          <w:color w:val="333399"/>
          <w:sz w:val="28"/>
          <w:szCs w:val="28"/>
          <w:u w:val="single"/>
        </w:rPr>
      </w:pPr>
      <w:r w:rsidRPr="007C764C">
        <w:rPr>
          <w:rFonts w:ascii="Arial" w:hAnsi="Arial" w:cs="Arial"/>
          <w:b/>
          <w:color w:val="333399"/>
          <w:sz w:val="28"/>
          <w:szCs w:val="28"/>
          <w:u w:val="single"/>
        </w:rPr>
        <w:t xml:space="preserve">Biopsy  </w:t>
      </w:r>
    </w:p>
    <w:p w14:paraId="0FE3AA23" w14:textId="77777777" w:rsidR="00B32E99" w:rsidRPr="00DC1F73" w:rsidRDefault="00DC1F73" w:rsidP="00E612C9">
      <w:pPr>
        <w:ind w:left="360" w:right="-1620"/>
        <w:rPr>
          <w:rFonts w:ascii="Arial" w:hAnsi="Arial" w:cs="Arial"/>
          <w:sz w:val="28"/>
          <w:szCs w:val="28"/>
        </w:rPr>
      </w:pPr>
      <w:r>
        <w:rPr>
          <w:rFonts w:ascii="Arial" w:hAnsi="Arial" w:cs="Arial"/>
          <w:sz w:val="28"/>
          <w:szCs w:val="28"/>
        </w:rPr>
        <w:t>T</w:t>
      </w:r>
      <w:r w:rsidR="00B32E99" w:rsidRPr="00DC1F73">
        <w:rPr>
          <w:rFonts w:ascii="Arial" w:hAnsi="Arial" w:cs="Arial"/>
          <w:sz w:val="28"/>
          <w:szCs w:val="28"/>
        </w:rPr>
        <w:t xml:space="preserve">his involves taking a piece of </w:t>
      </w:r>
      <w:r w:rsidR="00B32E99" w:rsidRPr="00075155">
        <w:rPr>
          <w:rFonts w:ascii="Arial" w:hAnsi="Arial" w:cs="Arial"/>
          <w:sz w:val="28"/>
          <w:szCs w:val="28"/>
          <w:u w:val="single"/>
        </w:rPr>
        <w:t>tissue</w:t>
      </w:r>
      <w:r w:rsidR="00B32E99" w:rsidRPr="00DC1F73">
        <w:rPr>
          <w:rFonts w:ascii="Arial" w:hAnsi="Arial" w:cs="Arial"/>
          <w:sz w:val="28"/>
          <w:szCs w:val="28"/>
        </w:rPr>
        <w:t xml:space="preserve"> from the suspect tumour and having it </w:t>
      </w:r>
      <w:proofErr w:type="spellStart"/>
      <w:r w:rsidR="00B32E99" w:rsidRPr="000711FE">
        <w:rPr>
          <w:rFonts w:ascii="Arial" w:hAnsi="Arial" w:cs="Arial"/>
          <w:sz w:val="28"/>
          <w:szCs w:val="28"/>
          <w:u w:val="single"/>
        </w:rPr>
        <w:t>analysed</w:t>
      </w:r>
      <w:proofErr w:type="spellEnd"/>
      <w:r w:rsidR="00B32E99" w:rsidRPr="00DC1F73">
        <w:rPr>
          <w:rFonts w:ascii="Arial" w:hAnsi="Arial" w:cs="Arial"/>
          <w:sz w:val="28"/>
          <w:szCs w:val="28"/>
        </w:rPr>
        <w:t xml:space="preserve"> in the laboratory by a specialist called a </w:t>
      </w:r>
      <w:r w:rsidR="00B32E99" w:rsidRPr="00075155">
        <w:rPr>
          <w:rFonts w:ascii="Arial" w:hAnsi="Arial" w:cs="Arial"/>
          <w:sz w:val="28"/>
          <w:szCs w:val="28"/>
          <w:u w:val="single"/>
        </w:rPr>
        <w:t>pathologist</w:t>
      </w:r>
      <w:r>
        <w:rPr>
          <w:rFonts w:ascii="Arial" w:hAnsi="Arial" w:cs="Arial"/>
          <w:sz w:val="28"/>
          <w:szCs w:val="28"/>
        </w:rPr>
        <w:t>.</w:t>
      </w:r>
    </w:p>
    <w:p w14:paraId="2C02BEE8" w14:textId="77777777" w:rsidR="00B32E99" w:rsidRPr="00DC1F73" w:rsidRDefault="00B32E99" w:rsidP="00E612C9">
      <w:pPr>
        <w:ind w:left="360" w:right="-1620"/>
        <w:rPr>
          <w:rFonts w:ascii="Arial" w:hAnsi="Arial" w:cs="Arial"/>
          <w:sz w:val="28"/>
          <w:szCs w:val="28"/>
        </w:rPr>
      </w:pPr>
    </w:p>
    <w:p w14:paraId="00629AFC" w14:textId="77777777" w:rsidR="00DC1F73" w:rsidRDefault="00DC1F73" w:rsidP="00E612C9">
      <w:pPr>
        <w:ind w:left="360" w:right="-1620"/>
        <w:rPr>
          <w:rFonts w:ascii="Arial" w:hAnsi="Arial" w:cs="Arial"/>
          <w:sz w:val="28"/>
          <w:szCs w:val="28"/>
        </w:rPr>
      </w:pPr>
    </w:p>
    <w:p w14:paraId="61E05AB6" w14:textId="77777777" w:rsidR="00DC1F73" w:rsidRPr="007C764C" w:rsidRDefault="00B32E99" w:rsidP="00E612C9">
      <w:pPr>
        <w:ind w:left="360" w:right="-1620"/>
        <w:rPr>
          <w:rFonts w:ascii="Arial" w:hAnsi="Arial" w:cs="Arial"/>
          <w:b/>
          <w:color w:val="333399"/>
          <w:sz w:val="28"/>
          <w:szCs w:val="28"/>
          <w:u w:val="single"/>
        </w:rPr>
      </w:pPr>
      <w:r w:rsidRPr="007C764C">
        <w:rPr>
          <w:rFonts w:ascii="Arial" w:hAnsi="Arial" w:cs="Arial"/>
          <w:b/>
          <w:color w:val="333399"/>
          <w:sz w:val="28"/>
          <w:szCs w:val="28"/>
          <w:u w:val="single"/>
        </w:rPr>
        <w:t>Blood tests</w:t>
      </w:r>
      <w:r w:rsidR="00DC1F73" w:rsidRPr="007C764C">
        <w:rPr>
          <w:rFonts w:ascii="Arial" w:hAnsi="Arial" w:cs="Arial"/>
          <w:b/>
          <w:color w:val="333399"/>
          <w:sz w:val="28"/>
          <w:szCs w:val="28"/>
          <w:u w:val="single"/>
        </w:rPr>
        <w:t xml:space="preserve"> </w:t>
      </w:r>
    </w:p>
    <w:p w14:paraId="7704D58D" w14:textId="77777777" w:rsidR="00DC1F73" w:rsidRDefault="00DC1F73" w:rsidP="00E612C9">
      <w:pPr>
        <w:ind w:left="360" w:right="-1620"/>
        <w:rPr>
          <w:rFonts w:ascii="Arial" w:hAnsi="Arial" w:cs="Arial"/>
          <w:sz w:val="28"/>
          <w:szCs w:val="28"/>
        </w:rPr>
      </w:pPr>
      <w:r>
        <w:rPr>
          <w:rFonts w:ascii="Arial" w:hAnsi="Arial" w:cs="Arial"/>
          <w:sz w:val="28"/>
          <w:szCs w:val="28"/>
        </w:rPr>
        <w:t>B</w:t>
      </w:r>
      <w:r w:rsidR="00B32E99" w:rsidRPr="00DC1F73">
        <w:rPr>
          <w:rFonts w:ascii="Arial" w:hAnsi="Arial" w:cs="Arial"/>
          <w:sz w:val="28"/>
          <w:szCs w:val="28"/>
        </w:rPr>
        <w:t xml:space="preserve">lood will also be collected for a range of tests. </w:t>
      </w:r>
    </w:p>
    <w:p w14:paraId="0F817DDC" w14:textId="77777777" w:rsidR="009B3CDE" w:rsidRDefault="009B3CDE" w:rsidP="00E612C9">
      <w:pPr>
        <w:ind w:left="360" w:right="-1620"/>
        <w:rPr>
          <w:rFonts w:ascii="Arial" w:hAnsi="Arial" w:cs="Arial"/>
          <w:sz w:val="28"/>
          <w:szCs w:val="28"/>
        </w:rPr>
      </w:pPr>
    </w:p>
    <w:p w14:paraId="75C6094E" w14:textId="77777777" w:rsidR="00075155" w:rsidRDefault="00075155" w:rsidP="00075155">
      <w:pPr>
        <w:ind w:left="360" w:right="-1620"/>
        <w:rPr>
          <w:rFonts w:ascii="Arial" w:hAnsi="Arial" w:cs="Arial"/>
          <w:sz w:val="28"/>
          <w:szCs w:val="28"/>
        </w:rPr>
      </w:pPr>
      <w:r>
        <w:rPr>
          <w:rFonts w:ascii="Arial" w:hAnsi="Arial" w:cs="Arial"/>
          <w:sz w:val="28"/>
          <w:szCs w:val="28"/>
        </w:rPr>
        <w:t>Y</w:t>
      </w:r>
      <w:r w:rsidRPr="00DC1F73">
        <w:rPr>
          <w:rFonts w:ascii="Arial" w:hAnsi="Arial" w:cs="Arial"/>
          <w:sz w:val="28"/>
          <w:szCs w:val="28"/>
        </w:rPr>
        <w:t xml:space="preserve">ou </w:t>
      </w:r>
      <w:r>
        <w:rPr>
          <w:rFonts w:ascii="Arial" w:hAnsi="Arial" w:cs="Arial"/>
          <w:sz w:val="28"/>
          <w:szCs w:val="28"/>
        </w:rPr>
        <w:t>may</w:t>
      </w:r>
      <w:r w:rsidRPr="00DC1F73">
        <w:rPr>
          <w:rFonts w:ascii="Arial" w:hAnsi="Arial" w:cs="Arial"/>
          <w:sz w:val="28"/>
          <w:szCs w:val="28"/>
        </w:rPr>
        <w:t xml:space="preserve"> be asked to have a </w:t>
      </w:r>
      <w:commentRangeStart w:id="5"/>
      <w:r w:rsidRPr="00DC1F73">
        <w:rPr>
          <w:rFonts w:ascii="Arial" w:hAnsi="Arial" w:cs="Arial"/>
          <w:sz w:val="28"/>
          <w:szCs w:val="28"/>
        </w:rPr>
        <w:t xml:space="preserve">fasting </w:t>
      </w:r>
      <w:commentRangeEnd w:id="5"/>
      <w:r w:rsidR="00523BC1">
        <w:rPr>
          <w:rStyle w:val="CommentReference"/>
        </w:rPr>
        <w:commentReference w:id="5"/>
      </w:r>
      <w:r w:rsidRPr="00DC1F73">
        <w:rPr>
          <w:rFonts w:ascii="Arial" w:hAnsi="Arial" w:cs="Arial"/>
          <w:sz w:val="28"/>
          <w:szCs w:val="28"/>
        </w:rPr>
        <w:t>blood test</w:t>
      </w:r>
      <w:r>
        <w:rPr>
          <w:rFonts w:ascii="Arial" w:hAnsi="Arial" w:cs="Arial"/>
          <w:sz w:val="28"/>
          <w:szCs w:val="28"/>
        </w:rPr>
        <w:t xml:space="preserve"> </w:t>
      </w:r>
      <w:r w:rsidR="009B3CDE">
        <w:rPr>
          <w:rFonts w:ascii="Arial" w:hAnsi="Arial" w:cs="Arial"/>
          <w:sz w:val="28"/>
          <w:szCs w:val="28"/>
        </w:rPr>
        <w:t>called</w:t>
      </w:r>
      <w:r>
        <w:rPr>
          <w:rFonts w:ascii="Arial" w:hAnsi="Arial" w:cs="Arial"/>
          <w:sz w:val="28"/>
          <w:szCs w:val="28"/>
        </w:rPr>
        <w:t xml:space="preserve"> </w:t>
      </w:r>
      <w:proofErr w:type="spellStart"/>
      <w:proofErr w:type="gramStart"/>
      <w:r>
        <w:rPr>
          <w:rFonts w:ascii="Arial" w:hAnsi="Arial" w:cs="Arial"/>
          <w:sz w:val="28"/>
          <w:szCs w:val="28"/>
        </w:rPr>
        <w:t>Chromogranin</w:t>
      </w:r>
      <w:proofErr w:type="spellEnd"/>
      <w:r>
        <w:rPr>
          <w:rFonts w:ascii="Arial" w:hAnsi="Arial" w:cs="Arial"/>
          <w:sz w:val="28"/>
          <w:szCs w:val="28"/>
        </w:rPr>
        <w:t xml:space="preserve"> A which</w:t>
      </w:r>
      <w:proofErr w:type="gramEnd"/>
      <w:r>
        <w:rPr>
          <w:rFonts w:ascii="Arial" w:hAnsi="Arial" w:cs="Arial"/>
          <w:sz w:val="28"/>
          <w:szCs w:val="28"/>
        </w:rPr>
        <w:t xml:space="preserve"> is often</w:t>
      </w:r>
      <w:r w:rsidR="008571D6">
        <w:rPr>
          <w:rFonts w:ascii="Arial" w:hAnsi="Arial" w:cs="Arial"/>
          <w:sz w:val="28"/>
          <w:szCs w:val="28"/>
        </w:rPr>
        <w:t xml:space="preserve"> elevated in people with NETs.</w:t>
      </w:r>
    </w:p>
    <w:p w14:paraId="495FF1DE" w14:textId="77777777" w:rsidR="009B3CDE" w:rsidRDefault="009B3CDE" w:rsidP="00075155">
      <w:pPr>
        <w:ind w:left="360" w:right="-1620"/>
        <w:rPr>
          <w:rFonts w:ascii="Arial" w:hAnsi="Arial" w:cs="Arial"/>
          <w:sz w:val="28"/>
          <w:szCs w:val="28"/>
        </w:rPr>
      </w:pPr>
    </w:p>
    <w:p w14:paraId="00CEA74C" w14:textId="77777777" w:rsidR="009B3CDE" w:rsidRDefault="00B32E99" w:rsidP="00E612C9">
      <w:pPr>
        <w:ind w:left="360" w:right="-1620"/>
        <w:rPr>
          <w:rFonts w:ascii="Arial" w:hAnsi="Arial" w:cs="Arial"/>
          <w:sz w:val="28"/>
          <w:szCs w:val="28"/>
        </w:rPr>
      </w:pPr>
      <w:r w:rsidRPr="00DC1F73">
        <w:rPr>
          <w:rFonts w:ascii="Arial" w:hAnsi="Arial" w:cs="Arial"/>
          <w:sz w:val="28"/>
          <w:szCs w:val="28"/>
        </w:rPr>
        <w:t xml:space="preserve">Doctors </w:t>
      </w:r>
      <w:r w:rsidR="00075155">
        <w:rPr>
          <w:rFonts w:ascii="Arial" w:hAnsi="Arial" w:cs="Arial"/>
          <w:sz w:val="28"/>
          <w:szCs w:val="28"/>
        </w:rPr>
        <w:t xml:space="preserve">may also </w:t>
      </w:r>
      <w:r w:rsidRPr="00DC1F73">
        <w:rPr>
          <w:rFonts w:ascii="Arial" w:hAnsi="Arial" w:cs="Arial"/>
          <w:sz w:val="28"/>
          <w:szCs w:val="28"/>
        </w:rPr>
        <w:t>look</w:t>
      </w:r>
      <w:r w:rsidR="00075155">
        <w:rPr>
          <w:rFonts w:ascii="Arial" w:hAnsi="Arial" w:cs="Arial"/>
          <w:sz w:val="28"/>
          <w:szCs w:val="28"/>
        </w:rPr>
        <w:t xml:space="preserve"> </w:t>
      </w:r>
      <w:r w:rsidRPr="00DC1F73">
        <w:rPr>
          <w:rFonts w:ascii="Arial" w:hAnsi="Arial" w:cs="Arial"/>
          <w:sz w:val="28"/>
          <w:szCs w:val="28"/>
        </w:rPr>
        <w:t xml:space="preserve">for </w:t>
      </w:r>
      <w:r w:rsidR="00075155">
        <w:rPr>
          <w:rFonts w:ascii="Arial" w:hAnsi="Arial" w:cs="Arial"/>
          <w:sz w:val="28"/>
          <w:szCs w:val="28"/>
        </w:rPr>
        <w:t>other</w:t>
      </w:r>
      <w:r w:rsidRPr="00DC1F73">
        <w:rPr>
          <w:rFonts w:ascii="Arial" w:hAnsi="Arial" w:cs="Arial"/>
          <w:sz w:val="28"/>
          <w:szCs w:val="28"/>
        </w:rPr>
        <w:t xml:space="preserve"> markers</w:t>
      </w:r>
      <w:r w:rsidR="00523BC1">
        <w:rPr>
          <w:rFonts w:ascii="Arial" w:hAnsi="Arial" w:cs="Arial"/>
          <w:sz w:val="28"/>
          <w:szCs w:val="28"/>
        </w:rPr>
        <w:t xml:space="preserve"> of NETs</w:t>
      </w:r>
      <w:r w:rsidRPr="00DC1F73">
        <w:rPr>
          <w:rFonts w:ascii="Arial" w:hAnsi="Arial" w:cs="Arial"/>
          <w:sz w:val="28"/>
          <w:szCs w:val="28"/>
        </w:rPr>
        <w:t xml:space="preserve">, </w:t>
      </w:r>
      <w:r w:rsidR="00075155">
        <w:rPr>
          <w:rFonts w:ascii="Arial" w:hAnsi="Arial" w:cs="Arial"/>
          <w:sz w:val="28"/>
          <w:szCs w:val="28"/>
        </w:rPr>
        <w:t>depending on where your NET starts</w:t>
      </w:r>
      <w:r w:rsidRPr="00DC1F73">
        <w:rPr>
          <w:rFonts w:ascii="Arial" w:hAnsi="Arial" w:cs="Arial"/>
          <w:sz w:val="28"/>
          <w:szCs w:val="28"/>
        </w:rPr>
        <w:t xml:space="preserve">, </w:t>
      </w:r>
      <w:r w:rsidR="009B3CDE">
        <w:rPr>
          <w:rFonts w:ascii="Arial" w:hAnsi="Arial" w:cs="Arial"/>
          <w:sz w:val="28"/>
          <w:szCs w:val="28"/>
        </w:rPr>
        <w:t xml:space="preserve">and what symptoms you have. This is because </w:t>
      </w:r>
      <w:r w:rsidR="00A125D6" w:rsidRPr="00520D97">
        <w:rPr>
          <w:rFonts w:ascii="Arial" w:hAnsi="Arial" w:cs="Arial"/>
          <w:b/>
          <w:i/>
          <w:sz w:val="28"/>
          <w:szCs w:val="28"/>
        </w:rPr>
        <w:t>some</w:t>
      </w:r>
      <w:r w:rsidR="009B3CDE">
        <w:rPr>
          <w:rFonts w:ascii="Arial" w:hAnsi="Arial" w:cs="Arial"/>
          <w:sz w:val="28"/>
          <w:szCs w:val="28"/>
        </w:rPr>
        <w:t xml:space="preserve"> NETs keep making the normal hormones (for example gastrin, insulin, glu</w:t>
      </w:r>
      <w:r w:rsidR="00230E80">
        <w:rPr>
          <w:rFonts w:ascii="Arial" w:hAnsi="Arial" w:cs="Arial"/>
          <w:sz w:val="28"/>
          <w:szCs w:val="28"/>
        </w:rPr>
        <w:t>cagon, adrenalin, noradrenaline</w:t>
      </w:r>
      <w:r w:rsidR="009B3CDE">
        <w:rPr>
          <w:rFonts w:ascii="Arial" w:hAnsi="Arial" w:cs="Arial"/>
          <w:sz w:val="28"/>
          <w:szCs w:val="28"/>
        </w:rPr>
        <w:t xml:space="preserve"> or dopamine), but in vast amounts and this can cause specific problems.</w:t>
      </w:r>
    </w:p>
    <w:p w14:paraId="12F4B354" w14:textId="77777777" w:rsidR="009B3CDE" w:rsidRDefault="009B3CDE" w:rsidP="00E612C9">
      <w:pPr>
        <w:ind w:left="360" w:right="-1620"/>
        <w:rPr>
          <w:rFonts w:ascii="Arial" w:hAnsi="Arial" w:cs="Arial"/>
          <w:sz w:val="28"/>
          <w:szCs w:val="28"/>
        </w:rPr>
      </w:pPr>
    </w:p>
    <w:p w14:paraId="50905124" w14:textId="77777777" w:rsidR="00B32E99" w:rsidRDefault="009B3CDE" w:rsidP="00E612C9">
      <w:pPr>
        <w:ind w:left="360" w:right="-1620"/>
        <w:rPr>
          <w:rFonts w:ascii="Arial" w:hAnsi="Arial" w:cs="Arial"/>
          <w:sz w:val="28"/>
          <w:szCs w:val="28"/>
        </w:rPr>
      </w:pPr>
      <w:r>
        <w:rPr>
          <w:rFonts w:ascii="Arial" w:hAnsi="Arial" w:cs="Arial"/>
          <w:sz w:val="28"/>
          <w:szCs w:val="28"/>
        </w:rPr>
        <w:t xml:space="preserve">Blood tests will also check how well your kidney and </w:t>
      </w:r>
      <w:proofErr w:type="gramStart"/>
      <w:r>
        <w:rPr>
          <w:rFonts w:ascii="Arial" w:hAnsi="Arial" w:cs="Arial"/>
          <w:sz w:val="28"/>
          <w:szCs w:val="28"/>
        </w:rPr>
        <w:t>liver are</w:t>
      </w:r>
      <w:proofErr w:type="gramEnd"/>
      <w:r>
        <w:rPr>
          <w:rFonts w:ascii="Arial" w:hAnsi="Arial" w:cs="Arial"/>
          <w:sz w:val="28"/>
          <w:szCs w:val="28"/>
        </w:rPr>
        <w:t xml:space="preserve"> functioning.</w:t>
      </w:r>
      <w:r w:rsidRPr="00DC1F73">
        <w:rPr>
          <w:rFonts w:ascii="Arial" w:hAnsi="Arial" w:cs="Arial"/>
          <w:sz w:val="28"/>
          <w:szCs w:val="28"/>
        </w:rPr>
        <w:t xml:space="preserve"> </w:t>
      </w:r>
    </w:p>
    <w:p w14:paraId="4B85BD30" w14:textId="77777777" w:rsidR="009B3CDE" w:rsidRPr="00DC1F73" w:rsidRDefault="009B3CDE" w:rsidP="00E612C9">
      <w:pPr>
        <w:ind w:left="360" w:right="-1620"/>
        <w:rPr>
          <w:rFonts w:ascii="Arial" w:hAnsi="Arial" w:cs="Arial"/>
          <w:sz w:val="28"/>
          <w:szCs w:val="28"/>
        </w:rPr>
      </w:pPr>
    </w:p>
    <w:p w14:paraId="64B7BA32" w14:textId="77777777" w:rsidR="00B32E99" w:rsidRPr="00DC1F73" w:rsidRDefault="00075155" w:rsidP="00E612C9">
      <w:pPr>
        <w:ind w:left="360" w:right="-1620"/>
        <w:rPr>
          <w:rFonts w:ascii="Arial" w:hAnsi="Arial" w:cs="Arial"/>
          <w:sz w:val="28"/>
          <w:szCs w:val="28"/>
        </w:rPr>
      </w:pPr>
      <w:r>
        <w:rPr>
          <w:rFonts w:ascii="Arial" w:hAnsi="Arial" w:cs="Arial"/>
          <w:sz w:val="28"/>
          <w:szCs w:val="28"/>
        </w:rPr>
        <w:lastRenderedPageBreak/>
        <w:t>Some other tests may be requested if your doctor is concerned</w:t>
      </w:r>
      <w:r w:rsidR="00522DFA">
        <w:rPr>
          <w:rFonts w:ascii="Arial" w:hAnsi="Arial" w:cs="Arial"/>
          <w:sz w:val="28"/>
          <w:szCs w:val="28"/>
        </w:rPr>
        <w:t xml:space="preserve"> about w</w:t>
      </w:r>
      <w:r w:rsidR="008741D3">
        <w:rPr>
          <w:rFonts w:ascii="Arial" w:hAnsi="Arial" w:cs="Arial"/>
          <w:sz w:val="28"/>
          <w:szCs w:val="28"/>
        </w:rPr>
        <w:t>hether your NET could run in your</w:t>
      </w:r>
      <w:r w:rsidR="00522DFA">
        <w:rPr>
          <w:rFonts w:ascii="Arial" w:hAnsi="Arial" w:cs="Arial"/>
          <w:sz w:val="28"/>
          <w:szCs w:val="28"/>
        </w:rPr>
        <w:t xml:space="preserve"> family</w:t>
      </w:r>
      <w:r w:rsidR="008741D3">
        <w:rPr>
          <w:rFonts w:ascii="Arial" w:hAnsi="Arial" w:cs="Arial"/>
          <w:sz w:val="28"/>
          <w:szCs w:val="28"/>
        </w:rPr>
        <w:t xml:space="preserve">, at which point you can ask to speak to a genetic </w:t>
      </w:r>
      <w:proofErr w:type="spellStart"/>
      <w:r w:rsidR="008741D3">
        <w:rPr>
          <w:rFonts w:ascii="Arial" w:hAnsi="Arial" w:cs="Arial"/>
          <w:sz w:val="28"/>
          <w:szCs w:val="28"/>
        </w:rPr>
        <w:t>counsellor</w:t>
      </w:r>
      <w:proofErr w:type="spellEnd"/>
      <w:r w:rsidR="00522DFA">
        <w:rPr>
          <w:rFonts w:ascii="Arial" w:hAnsi="Arial" w:cs="Arial"/>
          <w:sz w:val="28"/>
          <w:szCs w:val="28"/>
        </w:rPr>
        <w:t>.</w:t>
      </w:r>
    </w:p>
    <w:p w14:paraId="776EEF3F" w14:textId="77777777" w:rsidR="000711FE" w:rsidRDefault="000711FE" w:rsidP="00E612C9">
      <w:pPr>
        <w:ind w:left="360" w:right="-1620"/>
        <w:rPr>
          <w:rFonts w:ascii="Arial" w:hAnsi="Arial" w:cs="Arial"/>
          <w:sz w:val="28"/>
          <w:szCs w:val="28"/>
        </w:rPr>
      </w:pPr>
    </w:p>
    <w:p w14:paraId="75DD30FB" w14:textId="77777777" w:rsidR="00DC1F73" w:rsidRPr="007C764C" w:rsidRDefault="00B32E99" w:rsidP="00E612C9">
      <w:pPr>
        <w:ind w:left="360" w:right="-1620"/>
        <w:rPr>
          <w:rFonts w:ascii="Arial" w:hAnsi="Arial" w:cs="Arial"/>
          <w:b/>
          <w:color w:val="333399"/>
          <w:sz w:val="28"/>
          <w:szCs w:val="28"/>
          <w:u w:val="single"/>
        </w:rPr>
      </w:pPr>
      <w:r w:rsidRPr="007C764C">
        <w:rPr>
          <w:rFonts w:ascii="Arial" w:hAnsi="Arial" w:cs="Arial"/>
          <w:b/>
          <w:color w:val="333399"/>
          <w:sz w:val="28"/>
          <w:szCs w:val="28"/>
          <w:u w:val="single"/>
        </w:rPr>
        <w:t>Urine tests</w:t>
      </w:r>
    </w:p>
    <w:p w14:paraId="41ACF901" w14:textId="77777777" w:rsidR="00DC1F73" w:rsidRPr="00DC1F73" w:rsidRDefault="00DC1F73" w:rsidP="00E612C9">
      <w:pPr>
        <w:ind w:left="360" w:right="-1620"/>
        <w:rPr>
          <w:rFonts w:ascii="Arial" w:hAnsi="Arial" w:cs="Arial"/>
          <w:sz w:val="28"/>
          <w:szCs w:val="28"/>
        </w:rPr>
      </w:pPr>
      <w:r>
        <w:rPr>
          <w:rFonts w:ascii="Arial" w:hAnsi="Arial" w:cs="Arial"/>
          <w:sz w:val="28"/>
          <w:szCs w:val="28"/>
        </w:rPr>
        <w:t>W</w:t>
      </w:r>
      <w:r w:rsidR="00B32E99" w:rsidRPr="00DC1F73">
        <w:rPr>
          <w:rFonts w:ascii="Arial" w:hAnsi="Arial" w:cs="Arial"/>
          <w:sz w:val="28"/>
          <w:szCs w:val="28"/>
        </w:rPr>
        <w:t xml:space="preserve">hen </w:t>
      </w:r>
      <w:r w:rsidR="009B3CDE">
        <w:rPr>
          <w:rFonts w:ascii="Arial" w:hAnsi="Arial" w:cs="Arial"/>
          <w:sz w:val="28"/>
          <w:szCs w:val="28"/>
        </w:rPr>
        <w:t xml:space="preserve">some </w:t>
      </w:r>
      <w:r w:rsidR="00B32E99" w:rsidRPr="00DC1F73">
        <w:rPr>
          <w:rFonts w:ascii="Arial" w:hAnsi="Arial" w:cs="Arial"/>
          <w:sz w:val="28"/>
          <w:szCs w:val="28"/>
        </w:rPr>
        <w:t xml:space="preserve">hormones </w:t>
      </w:r>
      <w:r w:rsidR="00523BC1">
        <w:rPr>
          <w:rFonts w:ascii="Arial" w:hAnsi="Arial" w:cs="Arial"/>
          <w:sz w:val="28"/>
          <w:szCs w:val="28"/>
        </w:rPr>
        <w:t xml:space="preserve">produced by NETs </w:t>
      </w:r>
      <w:r w:rsidR="00B32E99" w:rsidRPr="00DC1F73">
        <w:rPr>
          <w:rFonts w:ascii="Arial" w:hAnsi="Arial" w:cs="Arial"/>
          <w:sz w:val="28"/>
          <w:szCs w:val="28"/>
        </w:rPr>
        <w:t xml:space="preserve">are broken down </w:t>
      </w:r>
      <w:r w:rsidR="009B3CDE">
        <w:rPr>
          <w:rFonts w:ascii="Arial" w:hAnsi="Arial" w:cs="Arial"/>
          <w:sz w:val="28"/>
          <w:szCs w:val="28"/>
        </w:rPr>
        <w:t>inside the body</w:t>
      </w:r>
      <w:r w:rsidR="00B32E99" w:rsidRPr="00DC1F73">
        <w:rPr>
          <w:rFonts w:ascii="Arial" w:hAnsi="Arial" w:cs="Arial"/>
          <w:sz w:val="28"/>
          <w:szCs w:val="28"/>
        </w:rPr>
        <w:t xml:space="preserve">, </w:t>
      </w:r>
      <w:r w:rsidR="00522DFA">
        <w:rPr>
          <w:rFonts w:ascii="Arial" w:hAnsi="Arial" w:cs="Arial"/>
          <w:sz w:val="28"/>
          <w:szCs w:val="28"/>
        </w:rPr>
        <w:t>the waste products are</w:t>
      </w:r>
      <w:r w:rsidR="00B32E99" w:rsidRPr="00DC1F73">
        <w:rPr>
          <w:rFonts w:ascii="Arial" w:hAnsi="Arial" w:cs="Arial"/>
          <w:sz w:val="28"/>
          <w:szCs w:val="28"/>
        </w:rPr>
        <w:t xml:space="preserve"> excreted </w:t>
      </w:r>
      <w:r w:rsidR="009B3CDE">
        <w:rPr>
          <w:rFonts w:ascii="Arial" w:hAnsi="Arial" w:cs="Arial"/>
          <w:sz w:val="28"/>
          <w:szCs w:val="28"/>
        </w:rPr>
        <w:t xml:space="preserve">in the urine </w:t>
      </w:r>
      <w:r w:rsidR="00B32E99" w:rsidRPr="00DC1F73">
        <w:rPr>
          <w:rFonts w:ascii="Arial" w:hAnsi="Arial" w:cs="Arial"/>
          <w:sz w:val="28"/>
          <w:szCs w:val="28"/>
        </w:rPr>
        <w:t xml:space="preserve">as a substance called </w:t>
      </w:r>
      <w:proofErr w:type="gramStart"/>
      <w:r w:rsidR="00B32E99" w:rsidRPr="00DC1F73">
        <w:rPr>
          <w:rFonts w:ascii="Arial" w:hAnsi="Arial" w:cs="Arial"/>
          <w:sz w:val="28"/>
          <w:szCs w:val="28"/>
        </w:rPr>
        <w:t>5-hydroxyindole</w:t>
      </w:r>
      <w:r w:rsidR="009B3CDE">
        <w:rPr>
          <w:rFonts w:ascii="Arial" w:hAnsi="Arial" w:cs="Arial"/>
          <w:sz w:val="28"/>
          <w:szCs w:val="28"/>
        </w:rPr>
        <w:t>acetic acid</w:t>
      </w:r>
      <w:proofErr w:type="gramEnd"/>
      <w:r w:rsidR="009B3CDE">
        <w:rPr>
          <w:rFonts w:ascii="Arial" w:hAnsi="Arial" w:cs="Arial"/>
          <w:sz w:val="28"/>
          <w:szCs w:val="28"/>
        </w:rPr>
        <w:t xml:space="preserve"> (5HIAA)</w:t>
      </w:r>
      <w:r w:rsidR="00B32E99" w:rsidRPr="00DC1F73">
        <w:rPr>
          <w:rFonts w:ascii="Arial" w:hAnsi="Arial" w:cs="Arial"/>
          <w:sz w:val="28"/>
          <w:szCs w:val="28"/>
        </w:rPr>
        <w:t>.</w:t>
      </w:r>
      <w:r w:rsidR="009B3CDE">
        <w:rPr>
          <w:rFonts w:ascii="Arial" w:hAnsi="Arial" w:cs="Arial"/>
          <w:sz w:val="28"/>
          <w:szCs w:val="28"/>
        </w:rPr>
        <w:t xml:space="preserve"> </w:t>
      </w:r>
      <w:proofErr w:type="gramStart"/>
      <w:r w:rsidR="009B3CDE">
        <w:rPr>
          <w:rFonts w:ascii="Arial" w:hAnsi="Arial" w:cs="Arial"/>
          <w:sz w:val="28"/>
          <w:szCs w:val="28"/>
        </w:rPr>
        <w:t>Serotonin is produced by some NETs</w:t>
      </w:r>
      <w:proofErr w:type="gramEnd"/>
      <w:r w:rsidR="009B3CDE">
        <w:rPr>
          <w:rFonts w:ascii="Arial" w:hAnsi="Arial" w:cs="Arial"/>
          <w:sz w:val="28"/>
          <w:szCs w:val="28"/>
        </w:rPr>
        <w:t>, and this is broken down to 5-HIAA, and so h</w:t>
      </w:r>
      <w:r w:rsidR="00B32E99" w:rsidRPr="00DC1F73">
        <w:rPr>
          <w:rFonts w:ascii="Arial" w:hAnsi="Arial" w:cs="Arial"/>
          <w:sz w:val="28"/>
          <w:szCs w:val="28"/>
        </w:rPr>
        <w:t xml:space="preserve">igher than normal levels of </w:t>
      </w:r>
      <w:r w:rsidR="009B3CDE">
        <w:rPr>
          <w:rFonts w:ascii="Arial" w:hAnsi="Arial" w:cs="Arial"/>
          <w:sz w:val="28"/>
          <w:szCs w:val="28"/>
        </w:rPr>
        <w:t>5-HIAA can be a sign of a NET.</w:t>
      </w:r>
      <w:r w:rsidR="00B32E99" w:rsidRPr="00DC1F73">
        <w:rPr>
          <w:rFonts w:ascii="Arial" w:hAnsi="Arial" w:cs="Arial"/>
          <w:sz w:val="28"/>
          <w:szCs w:val="28"/>
        </w:rPr>
        <w:t xml:space="preserve"> You may be asked to do </w:t>
      </w:r>
      <w:r w:rsidR="00523BC1">
        <w:rPr>
          <w:rFonts w:ascii="Arial" w:hAnsi="Arial" w:cs="Arial"/>
          <w:sz w:val="28"/>
          <w:szCs w:val="28"/>
        </w:rPr>
        <w:t>collect your</w:t>
      </w:r>
      <w:r w:rsidR="00B32E99" w:rsidRPr="00DC1F73">
        <w:rPr>
          <w:rFonts w:ascii="Arial" w:hAnsi="Arial" w:cs="Arial"/>
          <w:sz w:val="28"/>
          <w:szCs w:val="28"/>
        </w:rPr>
        <w:t xml:space="preserve"> urine over a </w:t>
      </w:r>
      <w:proofErr w:type="gramStart"/>
      <w:r w:rsidR="00B32E99" w:rsidRPr="00DC1F73">
        <w:rPr>
          <w:rFonts w:ascii="Arial" w:hAnsi="Arial" w:cs="Arial"/>
          <w:sz w:val="28"/>
          <w:szCs w:val="28"/>
        </w:rPr>
        <w:t>24 hour</w:t>
      </w:r>
      <w:proofErr w:type="gramEnd"/>
      <w:r w:rsidR="00B32E99" w:rsidRPr="00DC1F73">
        <w:rPr>
          <w:rFonts w:ascii="Arial" w:hAnsi="Arial" w:cs="Arial"/>
          <w:sz w:val="28"/>
          <w:szCs w:val="28"/>
        </w:rPr>
        <w:t xml:space="preserve"> period so that your 5HIAA levels can be checked.</w:t>
      </w:r>
    </w:p>
    <w:p w14:paraId="23D983E4" w14:textId="77777777" w:rsidR="00B32E99" w:rsidRPr="00DC1F73" w:rsidRDefault="00B32E99" w:rsidP="00E612C9">
      <w:pPr>
        <w:ind w:left="360" w:right="-1620"/>
        <w:rPr>
          <w:rFonts w:ascii="Arial" w:hAnsi="Arial" w:cs="Arial"/>
          <w:sz w:val="28"/>
          <w:szCs w:val="28"/>
        </w:rPr>
      </w:pPr>
    </w:p>
    <w:p w14:paraId="6AA58436" w14:textId="77777777" w:rsidR="00E06AED" w:rsidRDefault="00E06AED" w:rsidP="00E612C9">
      <w:pPr>
        <w:ind w:left="360" w:right="-1620"/>
        <w:rPr>
          <w:rFonts w:ascii="Arial" w:hAnsi="Arial" w:cs="Arial"/>
          <w:sz w:val="28"/>
          <w:szCs w:val="28"/>
        </w:rPr>
      </w:pPr>
      <w:r>
        <w:rPr>
          <w:rFonts w:ascii="Arial" w:hAnsi="Arial" w:cs="Arial"/>
          <w:sz w:val="28"/>
          <w:szCs w:val="28"/>
        </w:rPr>
        <w:t>For 3-7 days prior to the test y</w:t>
      </w:r>
      <w:r w:rsidR="00B32E99" w:rsidRPr="00DC1F73">
        <w:rPr>
          <w:rFonts w:ascii="Arial" w:hAnsi="Arial" w:cs="Arial"/>
          <w:sz w:val="28"/>
          <w:szCs w:val="28"/>
        </w:rPr>
        <w:t>ou will be asked to avoid certain foods prior to and during the test including</w:t>
      </w:r>
      <w:r>
        <w:rPr>
          <w:rFonts w:ascii="Arial" w:hAnsi="Arial" w:cs="Arial"/>
          <w:sz w:val="28"/>
          <w:szCs w:val="28"/>
        </w:rPr>
        <w:t>:</w:t>
      </w:r>
      <w:r w:rsidR="00B32E99" w:rsidRPr="00DC1F73">
        <w:rPr>
          <w:rFonts w:ascii="Arial" w:hAnsi="Arial" w:cs="Arial"/>
          <w:sz w:val="28"/>
          <w:szCs w:val="28"/>
        </w:rPr>
        <w:t xml:space="preserve"> chocolate, olives, bananas, pineapple and its juice, all tomato products, plums, </w:t>
      </w:r>
      <w:proofErr w:type="spellStart"/>
      <w:r w:rsidR="00B32E99" w:rsidRPr="00DC1F73">
        <w:rPr>
          <w:rFonts w:ascii="Arial" w:hAnsi="Arial" w:cs="Arial"/>
          <w:sz w:val="28"/>
          <w:szCs w:val="28"/>
        </w:rPr>
        <w:t>aubergine</w:t>
      </w:r>
      <w:proofErr w:type="spellEnd"/>
      <w:r w:rsidR="00DC1F73">
        <w:rPr>
          <w:rFonts w:ascii="Arial" w:hAnsi="Arial" w:cs="Arial"/>
          <w:sz w:val="28"/>
          <w:szCs w:val="28"/>
        </w:rPr>
        <w:t>/eggplant</w:t>
      </w:r>
      <w:r w:rsidR="00B32E99" w:rsidRPr="00DC1F73">
        <w:rPr>
          <w:rFonts w:ascii="Arial" w:hAnsi="Arial" w:cs="Arial"/>
          <w:sz w:val="28"/>
          <w:szCs w:val="28"/>
        </w:rPr>
        <w:t>, avocado, kiwi fruit,</w:t>
      </w:r>
      <w:r>
        <w:rPr>
          <w:rFonts w:ascii="Arial" w:hAnsi="Arial" w:cs="Arial"/>
          <w:sz w:val="28"/>
          <w:szCs w:val="28"/>
        </w:rPr>
        <w:t xml:space="preserve"> grapefruit,</w:t>
      </w:r>
      <w:r w:rsidR="00B32E99" w:rsidRPr="00DC1F73">
        <w:rPr>
          <w:rFonts w:ascii="Arial" w:hAnsi="Arial" w:cs="Arial"/>
          <w:sz w:val="28"/>
          <w:szCs w:val="28"/>
        </w:rPr>
        <w:t xml:space="preserve"> walnuts, brazil nuts, cashew nuts, tea, coffee and alcohol. You will also be asked to avoid certain cough, cold and flu remedies</w:t>
      </w:r>
      <w:r>
        <w:rPr>
          <w:rFonts w:ascii="Arial" w:hAnsi="Arial" w:cs="Arial"/>
          <w:sz w:val="28"/>
          <w:szCs w:val="28"/>
        </w:rPr>
        <w:t>.</w:t>
      </w:r>
    </w:p>
    <w:p w14:paraId="6ACE0945" w14:textId="77777777" w:rsidR="00E06AED" w:rsidRDefault="00E06AED" w:rsidP="00E612C9">
      <w:pPr>
        <w:ind w:left="360" w:right="-1620"/>
        <w:rPr>
          <w:rFonts w:ascii="Arial" w:hAnsi="Arial" w:cs="Arial"/>
          <w:sz w:val="28"/>
          <w:szCs w:val="28"/>
        </w:rPr>
      </w:pPr>
    </w:p>
    <w:p w14:paraId="7D468D5B" w14:textId="77777777" w:rsidR="00B32E99" w:rsidRPr="00DC1F73" w:rsidRDefault="00B32E99" w:rsidP="00E612C9">
      <w:pPr>
        <w:ind w:left="360" w:right="-1620"/>
        <w:rPr>
          <w:rFonts w:ascii="Arial" w:hAnsi="Arial" w:cs="Arial"/>
          <w:sz w:val="28"/>
          <w:szCs w:val="28"/>
        </w:rPr>
      </w:pPr>
      <w:r w:rsidRPr="00DC1F73">
        <w:rPr>
          <w:rFonts w:ascii="Arial" w:hAnsi="Arial" w:cs="Arial"/>
          <w:sz w:val="28"/>
          <w:szCs w:val="28"/>
        </w:rPr>
        <w:t xml:space="preserve">This is because they contain substances that might artificially raise </w:t>
      </w:r>
      <w:r w:rsidR="00171404">
        <w:rPr>
          <w:rFonts w:ascii="Arial" w:hAnsi="Arial" w:cs="Arial"/>
          <w:sz w:val="28"/>
          <w:szCs w:val="28"/>
        </w:rPr>
        <w:t>5HIAA</w:t>
      </w:r>
      <w:r w:rsidRPr="00DC1F73">
        <w:rPr>
          <w:rFonts w:ascii="Arial" w:hAnsi="Arial" w:cs="Arial"/>
          <w:sz w:val="28"/>
          <w:szCs w:val="28"/>
        </w:rPr>
        <w:t xml:space="preserve"> levels and give a false test result.</w:t>
      </w:r>
    </w:p>
    <w:p w14:paraId="16A9CE7A" w14:textId="77777777" w:rsidR="00B32E99" w:rsidRDefault="00B32E99" w:rsidP="00E612C9">
      <w:pPr>
        <w:ind w:left="360" w:right="-1620"/>
        <w:rPr>
          <w:rFonts w:ascii="Arial" w:hAnsi="Arial" w:cs="Arial"/>
          <w:sz w:val="28"/>
          <w:szCs w:val="28"/>
        </w:rPr>
      </w:pPr>
    </w:p>
    <w:p w14:paraId="0B62DFE3" w14:textId="77777777" w:rsidR="00E06AED" w:rsidRDefault="00E06AED" w:rsidP="00E612C9">
      <w:pPr>
        <w:ind w:left="360" w:right="-1620"/>
        <w:rPr>
          <w:rFonts w:ascii="Arial" w:hAnsi="Arial" w:cs="Arial"/>
          <w:sz w:val="28"/>
          <w:szCs w:val="28"/>
        </w:rPr>
      </w:pPr>
    </w:p>
    <w:p w14:paraId="6B33B877" w14:textId="77777777" w:rsidR="00E06AED" w:rsidRPr="007C764C" w:rsidRDefault="00522DFA" w:rsidP="00E612C9">
      <w:pPr>
        <w:ind w:left="360" w:right="-1620"/>
        <w:rPr>
          <w:rFonts w:ascii="Arial" w:hAnsi="Arial" w:cs="Arial"/>
          <w:b/>
          <w:color w:val="333399"/>
          <w:sz w:val="32"/>
          <w:szCs w:val="32"/>
          <w:u w:val="single"/>
        </w:rPr>
      </w:pPr>
      <w:r>
        <w:rPr>
          <w:rFonts w:ascii="Arial" w:hAnsi="Arial" w:cs="Arial"/>
          <w:b/>
          <w:sz w:val="32"/>
          <w:szCs w:val="32"/>
        </w:rPr>
        <w:br w:type="page"/>
      </w:r>
      <w:r w:rsidR="00E06AED" w:rsidRPr="007C764C">
        <w:rPr>
          <w:rFonts w:ascii="Arial" w:hAnsi="Arial" w:cs="Arial"/>
          <w:b/>
          <w:color w:val="333399"/>
          <w:sz w:val="32"/>
          <w:szCs w:val="32"/>
          <w:u w:val="single"/>
        </w:rPr>
        <w:lastRenderedPageBreak/>
        <w:t>SCANS</w:t>
      </w:r>
    </w:p>
    <w:p w14:paraId="3A38A57E" w14:textId="77777777" w:rsidR="00E06AED" w:rsidRDefault="00E06AED" w:rsidP="00E612C9">
      <w:pPr>
        <w:ind w:left="360" w:right="-1620"/>
        <w:rPr>
          <w:rFonts w:ascii="Arial" w:hAnsi="Arial" w:cs="Arial"/>
          <w:sz w:val="28"/>
          <w:szCs w:val="28"/>
        </w:rPr>
      </w:pPr>
      <w:r>
        <w:rPr>
          <w:rFonts w:ascii="Arial" w:hAnsi="Arial" w:cs="Arial"/>
          <w:sz w:val="28"/>
          <w:szCs w:val="28"/>
        </w:rPr>
        <w:t xml:space="preserve">There are a number of scans you may be asked to have. These will </w:t>
      </w:r>
      <w:r w:rsidRPr="008C173A">
        <w:rPr>
          <w:rFonts w:ascii="Arial" w:hAnsi="Arial" w:cs="Arial"/>
          <w:sz w:val="28"/>
          <w:szCs w:val="28"/>
        </w:rPr>
        <w:t>d</w:t>
      </w:r>
      <w:r w:rsidR="009B3CDE">
        <w:rPr>
          <w:rFonts w:ascii="Arial" w:hAnsi="Arial" w:cs="Arial"/>
          <w:sz w:val="28"/>
          <w:szCs w:val="28"/>
        </w:rPr>
        <w:t>etermine the exact size and position</w:t>
      </w:r>
      <w:r w:rsidRPr="008C173A">
        <w:rPr>
          <w:rFonts w:ascii="Arial" w:hAnsi="Arial" w:cs="Arial"/>
          <w:sz w:val="28"/>
          <w:szCs w:val="28"/>
        </w:rPr>
        <w:t xml:space="preserve"> of the tumour</w:t>
      </w:r>
      <w:r w:rsidR="00171404">
        <w:rPr>
          <w:rFonts w:ascii="Arial" w:hAnsi="Arial" w:cs="Arial"/>
          <w:sz w:val="28"/>
          <w:szCs w:val="28"/>
        </w:rPr>
        <w:t xml:space="preserve"> or metastase</w:t>
      </w:r>
      <w:r w:rsidRPr="008C173A">
        <w:rPr>
          <w:rFonts w:ascii="Arial" w:hAnsi="Arial" w:cs="Arial"/>
          <w:sz w:val="28"/>
          <w:szCs w:val="28"/>
        </w:rPr>
        <w:t>s.</w:t>
      </w:r>
    </w:p>
    <w:p w14:paraId="2A319AC8" w14:textId="77777777" w:rsidR="00522DFA" w:rsidRPr="008C173A" w:rsidRDefault="00522DFA" w:rsidP="00E612C9">
      <w:pPr>
        <w:ind w:left="360" w:right="-1620"/>
        <w:rPr>
          <w:rFonts w:ascii="Arial" w:hAnsi="Arial" w:cs="Arial"/>
          <w:sz w:val="28"/>
          <w:szCs w:val="28"/>
        </w:rPr>
      </w:pPr>
    </w:p>
    <w:p w14:paraId="4C0BB37C" w14:textId="77777777" w:rsidR="00522DFA" w:rsidRPr="00522DFA" w:rsidRDefault="00522DFA" w:rsidP="00E612C9">
      <w:pPr>
        <w:ind w:left="360" w:right="-1620"/>
        <w:rPr>
          <w:rFonts w:ascii="Arial" w:hAnsi="Arial" w:cs="Arial"/>
          <w:sz w:val="28"/>
          <w:szCs w:val="28"/>
          <w:u w:val="single"/>
        </w:rPr>
      </w:pPr>
      <w:r w:rsidRPr="00522DFA">
        <w:rPr>
          <w:rFonts w:ascii="Arial" w:hAnsi="Arial" w:cs="Arial"/>
          <w:sz w:val="28"/>
          <w:szCs w:val="28"/>
          <w:u w:val="single"/>
        </w:rPr>
        <w:t>Scans for ALL Cancers include:</w:t>
      </w:r>
    </w:p>
    <w:p w14:paraId="77F18B2A" w14:textId="77777777" w:rsidR="00522DFA" w:rsidRDefault="00522DFA" w:rsidP="00E612C9">
      <w:pPr>
        <w:ind w:left="360" w:right="-1620"/>
        <w:rPr>
          <w:rFonts w:ascii="Arial" w:hAnsi="Arial" w:cs="Arial"/>
          <w:sz w:val="28"/>
          <w:szCs w:val="28"/>
        </w:rPr>
      </w:pPr>
    </w:p>
    <w:p w14:paraId="0874B269" w14:textId="77777777" w:rsidR="00E06AED" w:rsidRPr="007C764C" w:rsidRDefault="00B32E99" w:rsidP="00E612C9">
      <w:pPr>
        <w:ind w:left="360" w:right="-1620"/>
        <w:rPr>
          <w:rFonts w:ascii="Arial" w:hAnsi="Arial" w:cs="Arial"/>
          <w:b/>
          <w:color w:val="333399"/>
          <w:sz w:val="28"/>
          <w:szCs w:val="28"/>
        </w:rPr>
      </w:pPr>
      <w:r w:rsidRPr="007C764C">
        <w:rPr>
          <w:rFonts w:ascii="Arial" w:hAnsi="Arial" w:cs="Arial"/>
          <w:b/>
          <w:color w:val="333399"/>
          <w:sz w:val="28"/>
          <w:szCs w:val="28"/>
        </w:rPr>
        <w:t xml:space="preserve">Endoscopy </w:t>
      </w:r>
    </w:p>
    <w:p w14:paraId="7FED2C33" w14:textId="77777777" w:rsidR="00B32E99" w:rsidRPr="00DC1F73" w:rsidRDefault="00E06AED" w:rsidP="00E612C9">
      <w:pPr>
        <w:ind w:left="360" w:right="-1620"/>
        <w:rPr>
          <w:rFonts w:ascii="Arial" w:hAnsi="Arial" w:cs="Arial"/>
          <w:sz w:val="28"/>
          <w:szCs w:val="28"/>
        </w:rPr>
      </w:pPr>
      <w:r>
        <w:rPr>
          <w:rFonts w:ascii="Arial" w:hAnsi="Arial" w:cs="Arial"/>
          <w:sz w:val="28"/>
          <w:szCs w:val="28"/>
        </w:rPr>
        <w:t>T</w:t>
      </w:r>
      <w:r w:rsidR="00B32E99" w:rsidRPr="00DC1F73">
        <w:rPr>
          <w:rFonts w:ascii="Arial" w:hAnsi="Arial" w:cs="Arial"/>
          <w:sz w:val="28"/>
          <w:szCs w:val="28"/>
        </w:rPr>
        <w:t xml:space="preserve">his is a way of examining your </w:t>
      </w:r>
      <w:commentRangeStart w:id="6"/>
      <w:r w:rsidR="00171404">
        <w:rPr>
          <w:rFonts w:ascii="Arial" w:hAnsi="Arial" w:cs="Arial"/>
          <w:sz w:val="28"/>
          <w:szCs w:val="28"/>
        </w:rPr>
        <w:t>GI</w:t>
      </w:r>
      <w:r w:rsidR="00171404" w:rsidRPr="00DC1F73">
        <w:rPr>
          <w:rFonts w:ascii="Arial" w:hAnsi="Arial" w:cs="Arial"/>
          <w:sz w:val="28"/>
          <w:szCs w:val="28"/>
        </w:rPr>
        <w:t xml:space="preserve"> </w:t>
      </w:r>
      <w:r w:rsidR="00B32E99" w:rsidRPr="00DC1F73">
        <w:rPr>
          <w:rFonts w:ascii="Arial" w:hAnsi="Arial" w:cs="Arial"/>
          <w:sz w:val="28"/>
          <w:szCs w:val="28"/>
        </w:rPr>
        <w:t xml:space="preserve">tract </w:t>
      </w:r>
      <w:commentRangeEnd w:id="6"/>
      <w:r w:rsidR="00171404">
        <w:rPr>
          <w:rStyle w:val="CommentReference"/>
        </w:rPr>
        <w:commentReference w:id="6"/>
      </w:r>
      <w:r w:rsidR="00B32E99" w:rsidRPr="00DC1F73">
        <w:rPr>
          <w:rFonts w:ascii="Arial" w:hAnsi="Arial" w:cs="Arial"/>
          <w:sz w:val="28"/>
          <w:szCs w:val="28"/>
        </w:rPr>
        <w:t xml:space="preserve">using a flexible </w:t>
      </w:r>
      <w:proofErr w:type="spellStart"/>
      <w:r w:rsidR="00B32E99" w:rsidRPr="00DC1F73">
        <w:rPr>
          <w:rFonts w:ascii="Arial" w:hAnsi="Arial" w:cs="Arial"/>
          <w:sz w:val="28"/>
          <w:szCs w:val="28"/>
        </w:rPr>
        <w:t>fibre</w:t>
      </w:r>
      <w:proofErr w:type="spellEnd"/>
      <w:r w:rsidR="00B32E99" w:rsidRPr="00DC1F73">
        <w:rPr>
          <w:rFonts w:ascii="Arial" w:hAnsi="Arial" w:cs="Arial"/>
          <w:sz w:val="28"/>
          <w:szCs w:val="28"/>
        </w:rPr>
        <w:t xml:space="preserve"> optic tube called an endoscope. The tube can be inserted down the back of the throat</w:t>
      </w:r>
      <w:r w:rsidR="009B3CDE">
        <w:rPr>
          <w:rFonts w:ascii="Arial" w:hAnsi="Arial" w:cs="Arial"/>
          <w:sz w:val="28"/>
          <w:szCs w:val="28"/>
        </w:rPr>
        <w:t xml:space="preserve"> and down into the stomach</w:t>
      </w:r>
      <w:r w:rsidR="00B32E99" w:rsidRPr="00DC1F73">
        <w:rPr>
          <w:rFonts w:ascii="Arial" w:hAnsi="Arial" w:cs="Arial"/>
          <w:sz w:val="28"/>
          <w:szCs w:val="28"/>
        </w:rPr>
        <w:t>, a procedure called a gastroscopy</w:t>
      </w:r>
      <w:r w:rsidR="009B3CDE">
        <w:rPr>
          <w:rFonts w:ascii="Arial" w:hAnsi="Arial" w:cs="Arial"/>
          <w:sz w:val="28"/>
          <w:szCs w:val="28"/>
        </w:rPr>
        <w:t>. O</w:t>
      </w:r>
      <w:r w:rsidR="00B32E99" w:rsidRPr="00DC1F73">
        <w:rPr>
          <w:rFonts w:ascii="Arial" w:hAnsi="Arial" w:cs="Arial"/>
          <w:sz w:val="28"/>
          <w:szCs w:val="28"/>
        </w:rPr>
        <w:t>r</w:t>
      </w:r>
      <w:r w:rsidR="009B3CDE">
        <w:rPr>
          <w:rFonts w:ascii="Arial" w:hAnsi="Arial" w:cs="Arial"/>
          <w:sz w:val="28"/>
          <w:szCs w:val="28"/>
        </w:rPr>
        <w:t xml:space="preserve"> it can be inserted</w:t>
      </w:r>
      <w:r w:rsidR="00B32E99" w:rsidRPr="00DC1F73">
        <w:rPr>
          <w:rFonts w:ascii="Arial" w:hAnsi="Arial" w:cs="Arial"/>
          <w:sz w:val="28"/>
          <w:szCs w:val="28"/>
        </w:rPr>
        <w:t xml:space="preserve"> into the colon via the </w:t>
      </w:r>
      <w:r w:rsidR="009B3CDE">
        <w:rPr>
          <w:rFonts w:ascii="Arial" w:hAnsi="Arial" w:cs="Arial"/>
          <w:sz w:val="28"/>
          <w:szCs w:val="28"/>
        </w:rPr>
        <w:t>anus</w:t>
      </w:r>
      <w:r w:rsidR="00B32E99" w:rsidRPr="00DC1F73">
        <w:rPr>
          <w:rFonts w:ascii="Arial" w:hAnsi="Arial" w:cs="Arial"/>
          <w:sz w:val="28"/>
          <w:szCs w:val="28"/>
        </w:rPr>
        <w:t xml:space="preserve"> (back passage), a procedure known as a colonoscopy. You will be offered sedation before either of the procedures, and the doctor may remove </w:t>
      </w:r>
      <w:r w:rsidR="00234E02">
        <w:rPr>
          <w:rFonts w:ascii="Arial" w:hAnsi="Arial" w:cs="Arial"/>
          <w:sz w:val="28"/>
          <w:szCs w:val="28"/>
        </w:rPr>
        <w:t xml:space="preserve">tiny biopsy </w:t>
      </w:r>
      <w:r w:rsidR="00B32E99" w:rsidRPr="00DC1F73">
        <w:rPr>
          <w:rFonts w:ascii="Arial" w:hAnsi="Arial" w:cs="Arial"/>
          <w:sz w:val="28"/>
          <w:szCs w:val="28"/>
        </w:rPr>
        <w:t>samples of any susp</w:t>
      </w:r>
      <w:r w:rsidR="00234E02">
        <w:rPr>
          <w:rFonts w:ascii="Arial" w:hAnsi="Arial" w:cs="Arial"/>
          <w:sz w:val="28"/>
          <w:szCs w:val="28"/>
        </w:rPr>
        <w:t>icious</w:t>
      </w:r>
      <w:r w:rsidR="00B32E99" w:rsidRPr="00DC1F73">
        <w:rPr>
          <w:rFonts w:ascii="Arial" w:hAnsi="Arial" w:cs="Arial"/>
          <w:sz w:val="28"/>
          <w:szCs w:val="28"/>
        </w:rPr>
        <w:t xml:space="preserve"> areas </w:t>
      </w:r>
      <w:r w:rsidR="00234E02">
        <w:rPr>
          <w:rFonts w:ascii="Arial" w:hAnsi="Arial" w:cs="Arial"/>
          <w:sz w:val="28"/>
          <w:szCs w:val="28"/>
        </w:rPr>
        <w:t>for</w:t>
      </w:r>
      <w:r w:rsidR="00B32E99" w:rsidRPr="00DC1F73">
        <w:rPr>
          <w:rFonts w:ascii="Arial" w:hAnsi="Arial" w:cs="Arial"/>
          <w:sz w:val="28"/>
          <w:szCs w:val="28"/>
        </w:rPr>
        <w:t xml:space="preserve"> analysis.</w:t>
      </w:r>
    </w:p>
    <w:p w14:paraId="48C59A5C" w14:textId="77777777" w:rsidR="008C173A" w:rsidRDefault="008C173A" w:rsidP="00E612C9">
      <w:pPr>
        <w:ind w:left="360" w:right="-1620"/>
      </w:pPr>
    </w:p>
    <w:p w14:paraId="5FBFA2BF" w14:textId="77777777" w:rsidR="008C173A" w:rsidRPr="007C764C" w:rsidRDefault="008C173A" w:rsidP="00E612C9">
      <w:pPr>
        <w:ind w:left="360" w:right="-1620"/>
        <w:rPr>
          <w:rFonts w:ascii="Arial" w:hAnsi="Arial" w:cs="Arial"/>
          <w:b/>
          <w:color w:val="333399"/>
          <w:sz w:val="28"/>
          <w:szCs w:val="28"/>
        </w:rPr>
      </w:pPr>
      <w:r w:rsidRPr="007C764C">
        <w:rPr>
          <w:rFonts w:ascii="Arial" w:hAnsi="Arial" w:cs="Arial"/>
          <w:b/>
          <w:color w:val="333399"/>
          <w:sz w:val="28"/>
          <w:szCs w:val="28"/>
        </w:rPr>
        <w:t xml:space="preserve">CT </w:t>
      </w:r>
      <w:proofErr w:type="gramStart"/>
      <w:r w:rsidRPr="007C764C">
        <w:rPr>
          <w:rFonts w:ascii="Arial" w:hAnsi="Arial" w:cs="Arial"/>
          <w:b/>
          <w:color w:val="333399"/>
          <w:sz w:val="28"/>
          <w:szCs w:val="28"/>
        </w:rPr>
        <w:t>scan</w:t>
      </w:r>
      <w:proofErr w:type="gramEnd"/>
    </w:p>
    <w:p w14:paraId="55D365BB" w14:textId="77777777" w:rsidR="008C173A" w:rsidRPr="008C173A" w:rsidRDefault="008C173A" w:rsidP="00E612C9">
      <w:pPr>
        <w:ind w:left="360" w:right="-1620"/>
        <w:rPr>
          <w:rFonts w:ascii="Arial" w:hAnsi="Arial" w:cs="Arial"/>
          <w:sz w:val="28"/>
          <w:szCs w:val="28"/>
        </w:rPr>
      </w:pPr>
      <w:r>
        <w:rPr>
          <w:rFonts w:ascii="Arial" w:hAnsi="Arial" w:cs="Arial"/>
          <w:sz w:val="28"/>
          <w:szCs w:val="28"/>
        </w:rPr>
        <w:t>A</w:t>
      </w:r>
      <w:r w:rsidRPr="008C173A">
        <w:rPr>
          <w:rFonts w:ascii="Arial" w:hAnsi="Arial" w:cs="Arial"/>
          <w:sz w:val="28"/>
          <w:szCs w:val="28"/>
        </w:rPr>
        <w:t xml:space="preserve"> </w:t>
      </w:r>
      <w:proofErr w:type="spellStart"/>
      <w:r w:rsidRPr="008C173A">
        <w:rPr>
          <w:rFonts w:ascii="Arial" w:hAnsi="Arial" w:cs="Arial"/>
          <w:sz w:val="28"/>
          <w:szCs w:val="28"/>
        </w:rPr>
        <w:t>computerised</w:t>
      </w:r>
      <w:proofErr w:type="spellEnd"/>
      <w:r w:rsidRPr="008C173A">
        <w:rPr>
          <w:rFonts w:ascii="Arial" w:hAnsi="Arial" w:cs="Arial"/>
          <w:sz w:val="28"/>
          <w:szCs w:val="28"/>
        </w:rPr>
        <w:t xml:space="preserve"> tomography (CT) scan provides a </w:t>
      </w:r>
      <w:r w:rsidR="00234E02">
        <w:rPr>
          <w:rFonts w:ascii="Arial" w:hAnsi="Arial" w:cs="Arial"/>
          <w:sz w:val="28"/>
          <w:szCs w:val="28"/>
        </w:rPr>
        <w:t>two</w:t>
      </w:r>
      <w:r w:rsidRPr="008C173A">
        <w:rPr>
          <w:rFonts w:ascii="Arial" w:hAnsi="Arial" w:cs="Arial"/>
          <w:sz w:val="28"/>
          <w:szCs w:val="28"/>
        </w:rPr>
        <w:t xml:space="preserve"> dimensional picture of the inside of the body. It can be used to determine the position and size of</w:t>
      </w:r>
      <w:r w:rsidR="00234E02">
        <w:rPr>
          <w:rFonts w:ascii="Arial" w:hAnsi="Arial" w:cs="Arial"/>
          <w:sz w:val="28"/>
          <w:szCs w:val="28"/>
        </w:rPr>
        <w:t xml:space="preserve"> NETs</w:t>
      </w:r>
      <w:r w:rsidRPr="008C173A">
        <w:rPr>
          <w:rFonts w:ascii="Arial" w:hAnsi="Arial" w:cs="Arial"/>
          <w:sz w:val="28"/>
          <w:szCs w:val="28"/>
        </w:rPr>
        <w:t>, and regular scans are useful to find out the rate of tumour growth.</w:t>
      </w:r>
    </w:p>
    <w:p w14:paraId="29F2A9CD" w14:textId="77777777" w:rsidR="008C173A" w:rsidRPr="00DC1F73" w:rsidRDefault="008C173A" w:rsidP="00E612C9">
      <w:pPr>
        <w:ind w:left="360" w:right="-1620"/>
        <w:rPr>
          <w:rFonts w:ascii="Arial" w:hAnsi="Arial" w:cs="Arial"/>
          <w:sz w:val="28"/>
          <w:szCs w:val="28"/>
        </w:rPr>
      </w:pPr>
    </w:p>
    <w:p w14:paraId="5D68E268" w14:textId="77777777" w:rsidR="00E06AED" w:rsidRPr="007C764C" w:rsidRDefault="00E06AED" w:rsidP="00E612C9">
      <w:pPr>
        <w:ind w:left="360" w:right="-1620"/>
        <w:rPr>
          <w:rFonts w:ascii="Arial" w:hAnsi="Arial" w:cs="Arial"/>
          <w:b/>
          <w:color w:val="333399"/>
          <w:sz w:val="28"/>
          <w:szCs w:val="28"/>
        </w:rPr>
      </w:pPr>
      <w:r w:rsidRPr="007C764C">
        <w:rPr>
          <w:rFonts w:ascii="Arial" w:hAnsi="Arial" w:cs="Arial"/>
          <w:b/>
          <w:color w:val="333399"/>
          <w:sz w:val="28"/>
          <w:szCs w:val="28"/>
        </w:rPr>
        <w:t xml:space="preserve">MRI </w:t>
      </w:r>
      <w:proofErr w:type="gramStart"/>
      <w:r w:rsidRPr="007C764C">
        <w:rPr>
          <w:rFonts w:ascii="Arial" w:hAnsi="Arial" w:cs="Arial"/>
          <w:b/>
          <w:color w:val="333399"/>
          <w:sz w:val="28"/>
          <w:szCs w:val="28"/>
        </w:rPr>
        <w:t>scan</w:t>
      </w:r>
      <w:proofErr w:type="gramEnd"/>
      <w:r w:rsidR="00B32E99" w:rsidRPr="007C764C">
        <w:rPr>
          <w:rFonts w:ascii="Arial" w:hAnsi="Arial" w:cs="Arial"/>
          <w:b/>
          <w:color w:val="333399"/>
          <w:sz w:val="28"/>
          <w:szCs w:val="28"/>
        </w:rPr>
        <w:t xml:space="preserve"> </w:t>
      </w:r>
    </w:p>
    <w:p w14:paraId="1BC28DD2" w14:textId="77777777" w:rsidR="00B32E99" w:rsidRPr="00DC1F73" w:rsidRDefault="00E06AED" w:rsidP="00E612C9">
      <w:pPr>
        <w:ind w:left="360" w:right="-1620"/>
        <w:rPr>
          <w:rFonts w:ascii="Arial" w:hAnsi="Arial" w:cs="Arial"/>
          <w:sz w:val="28"/>
          <w:szCs w:val="28"/>
        </w:rPr>
      </w:pPr>
      <w:r>
        <w:rPr>
          <w:rFonts w:ascii="Arial" w:hAnsi="Arial" w:cs="Arial"/>
          <w:sz w:val="28"/>
          <w:szCs w:val="28"/>
        </w:rPr>
        <w:t>T</w:t>
      </w:r>
      <w:r w:rsidR="00B32E99" w:rsidRPr="00DC1F73">
        <w:rPr>
          <w:rFonts w:ascii="Arial" w:hAnsi="Arial" w:cs="Arial"/>
          <w:sz w:val="28"/>
          <w:szCs w:val="28"/>
        </w:rPr>
        <w:t xml:space="preserve">his 'whole body' magnetic resonance imaging (MRI) scan can help reveal where the tumours are positioned. It uses magnetism rather than X-rays to take pictures of the inside of the body. </w:t>
      </w:r>
    </w:p>
    <w:p w14:paraId="11C76332" w14:textId="77777777" w:rsidR="00B32E99" w:rsidRPr="00DC1F73" w:rsidRDefault="00B32E99" w:rsidP="00E612C9">
      <w:pPr>
        <w:ind w:left="360" w:right="-1620"/>
        <w:rPr>
          <w:rFonts w:ascii="Arial" w:hAnsi="Arial" w:cs="Arial"/>
          <w:sz w:val="28"/>
          <w:szCs w:val="28"/>
        </w:rPr>
      </w:pPr>
    </w:p>
    <w:p w14:paraId="29352798" w14:textId="77777777" w:rsidR="00E06AED" w:rsidRPr="007C764C" w:rsidRDefault="00234E02" w:rsidP="00E612C9">
      <w:pPr>
        <w:ind w:left="360" w:right="-1620"/>
        <w:rPr>
          <w:rFonts w:ascii="Arial" w:hAnsi="Arial" w:cs="Arial"/>
          <w:b/>
          <w:color w:val="333399"/>
          <w:sz w:val="28"/>
          <w:szCs w:val="28"/>
        </w:rPr>
      </w:pPr>
      <w:r>
        <w:rPr>
          <w:rFonts w:ascii="Arial" w:hAnsi="Arial" w:cs="Arial"/>
          <w:b/>
          <w:color w:val="333399"/>
          <w:sz w:val="28"/>
          <w:szCs w:val="28"/>
        </w:rPr>
        <w:t xml:space="preserve">FDG </w:t>
      </w:r>
      <w:r w:rsidR="00E06AED" w:rsidRPr="007C764C">
        <w:rPr>
          <w:rFonts w:ascii="Arial" w:hAnsi="Arial" w:cs="Arial"/>
          <w:b/>
          <w:color w:val="333399"/>
          <w:sz w:val="28"/>
          <w:szCs w:val="28"/>
        </w:rPr>
        <w:t xml:space="preserve">PET </w:t>
      </w:r>
      <w:proofErr w:type="gramStart"/>
      <w:r w:rsidR="00E06AED" w:rsidRPr="007C764C">
        <w:rPr>
          <w:rFonts w:ascii="Arial" w:hAnsi="Arial" w:cs="Arial"/>
          <w:b/>
          <w:color w:val="333399"/>
          <w:sz w:val="28"/>
          <w:szCs w:val="28"/>
        </w:rPr>
        <w:t>scan</w:t>
      </w:r>
      <w:proofErr w:type="gramEnd"/>
      <w:r w:rsidR="00B32E99" w:rsidRPr="007C764C">
        <w:rPr>
          <w:rFonts w:ascii="Arial" w:hAnsi="Arial" w:cs="Arial"/>
          <w:b/>
          <w:color w:val="333399"/>
          <w:sz w:val="28"/>
          <w:szCs w:val="28"/>
        </w:rPr>
        <w:t xml:space="preserve"> </w:t>
      </w:r>
    </w:p>
    <w:p w14:paraId="773CAF0F" w14:textId="77777777" w:rsidR="00B32E99" w:rsidRPr="00DC1F73" w:rsidRDefault="00B32E99" w:rsidP="00E612C9">
      <w:pPr>
        <w:ind w:left="360" w:right="-1620"/>
        <w:rPr>
          <w:rFonts w:ascii="Arial" w:hAnsi="Arial" w:cs="Arial"/>
          <w:sz w:val="28"/>
          <w:szCs w:val="28"/>
        </w:rPr>
      </w:pPr>
      <w:r w:rsidRPr="00DC1F73">
        <w:rPr>
          <w:rFonts w:ascii="Arial" w:hAnsi="Arial" w:cs="Arial"/>
          <w:sz w:val="28"/>
          <w:szCs w:val="28"/>
        </w:rPr>
        <w:t xml:space="preserve">This type of scan </w:t>
      </w:r>
      <w:r w:rsidR="00234E02">
        <w:rPr>
          <w:rFonts w:ascii="Arial" w:hAnsi="Arial" w:cs="Arial"/>
          <w:sz w:val="28"/>
          <w:szCs w:val="28"/>
        </w:rPr>
        <w:t>picks up show spots of very high cell growth. This type of scan is therefore not very useful if your NET is slow growing, but might be useful in fast growing tumours.</w:t>
      </w:r>
    </w:p>
    <w:p w14:paraId="6E14BF2B" w14:textId="77777777" w:rsidR="00B32E99" w:rsidRPr="00DC1F73" w:rsidRDefault="00B32E99" w:rsidP="00E612C9">
      <w:pPr>
        <w:ind w:left="360" w:right="-1620"/>
        <w:rPr>
          <w:rFonts w:ascii="Arial" w:hAnsi="Arial" w:cs="Arial"/>
          <w:sz w:val="28"/>
          <w:szCs w:val="28"/>
        </w:rPr>
      </w:pPr>
    </w:p>
    <w:p w14:paraId="2CF6C40A" w14:textId="77777777" w:rsidR="00E06AED" w:rsidRPr="007C764C" w:rsidRDefault="00E06AED" w:rsidP="00E612C9">
      <w:pPr>
        <w:ind w:left="360" w:right="-1620"/>
        <w:rPr>
          <w:rFonts w:ascii="Arial" w:hAnsi="Arial" w:cs="Arial"/>
          <w:b/>
          <w:color w:val="333399"/>
          <w:sz w:val="28"/>
          <w:szCs w:val="28"/>
        </w:rPr>
      </w:pPr>
      <w:proofErr w:type="gramStart"/>
      <w:r w:rsidRPr="007C764C">
        <w:rPr>
          <w:rFonts w:ascii="Arial" w:hAnsi="Arial" w:cs="Arial"/>
          <w:b/>
          <w:color w:val="333399"/>
          <w:sz w:val="28"/>
          <w:szCs w:val="28"/>
        </w:rPr>
        <w:t>Bone scan</w:t>
      </w:r>
      <w:proofErr w:type="gramEnd"/>
    </w:p>
    <w:p w14:paraId="11CB915F" w14:textId="77777777" w:rsidR="00B32E99" w:rsidRDefault="00234E02" w:rsidP="00E612C9">
      <w:pPr>
        <w:ind w:left="360" w:right="-1620"/>
        <w:rPr>
          <w:rFonts w:ascii="Arial" w:hAnsi="Arial" w:cs="Arial"/>
          <w:sz w:val="28"/>
          <w:szCs w:val="28"/>
        </w:rPr>
      </w:pPr>
      <w:r>
        <w:rPr>
          <w:rFonts w:ascii="Arial" w:hAnsi="Arial" w:cs="Arial"/>
          <w:sz w:val="28"/>
          <w:szCs w:val="28"/>
        </w:rPr>
        <w:t xml:space="preserve">A bone scan looks for abnormalities in bones that might be caused by cancer metastases. </w:t>
      </w:r>
      <w:r w:rsidR="00B32E99" w:rsidRPr="00DC1F73">
        <w:rPr>
          <w:rFonts w:ascii="Arial" w:hAnsi="Arial" w:cs="Arial"/>
          <w:sz w:val="28"/>
          <w:szCs w:val="28"/>
        </w:rPr>
        <w:t xml:space="preserve">You will be given a small injection of radioactive </w:t>
      </w:r>
      <w:proofErr w:type="gramStart"/>
      <w:r w:rsidR="00B32E99" w:rsidRPr="00DC1F73">
        <w:rPr>
          <w:rFonts w:ascii="Arial" w:hAnsi="Arial" w:cs="Arial"/>
          <w:sz w:val="28"/>
          <w:szCs w:val="28"/>
        </w:rPr>
        <w:t>tracer which over time will be absorbed</w:t>
      </w:r>
      <w:proofErr w:type="gramEnd"/>
      <w:r w:rsidR="00B32E99" w:rsidRPr="00DC1F73">
        <w:rPr>
          <w:rFonts w:ascii="Arial" w:hAnsi="Arial" w:cs="Arial"/>
          <w:sz w:val="28"/>
          <w:szCs w:val="28"/>
        </w:rPr>
        <w:t xml:space="preserve"> into your skeleton. It takes about 3 hours for this to occur. Pictures of your skeleton are </w:t>
      </w:r>
      <w:r>
        <w:rPr>
          <w:rFonts w:ascii="Arial" w:hAnsi="Arial" w:cs="Arial"/>
          <w:sz w:val="28"/>
          <w:szCs w:val="28"/>
        </w:rPr>
        <w:t xml:space="preserve">then </w:t>
      </w:r>
      <w:r w:rsidR="00B32E99" w:rsidRPr="00DC1F73">
        <w:rPr>
          <w:rFonts w:ascii="Arial" w:hAnsi="Arial" w:cs="Arial"/>
          <w:sz w:val="28"/>
          <w:szCs w:val="28"/>
        </w:rPr>
        <w:t xml:space="preserve">taken </w:t>
      </w:r>
      <w:r>
        <w:rPr>
          <w:rFonts w:ascii="Arial" w:hAnsi="Arial" w:cs="Arial"/>
          <w:sz w:val="28"/>
          <w:szCs w:val="28"/>
        </w:rPr>
        <w:t xml:space="preserve">using a special camera that detects the location of the tracer (called a gamma camera), </w:t>
      </w:r>
      <w:r w:rsidR="00B32E99" w:rsidRPr="00DC1F73">
        <w:rPr>
          <w:rFonts w:ascii="Arial" w:hAnsi="Arial" w:cs="Arial"/>
          <w:sz w:val="28"/>
          <w:szCs w:val="28"/>
        </w:rPr>
        <w:t xml:space="preserve">and you will be asked to return for </w:t>
      </w:r>
      <w:r>
        <w:rPr>
          <w:rFonts w:ascii="Arial" w:hAnsi="Arial" w:cs="Arial"/>
          <w:sz w:val="28"/>
          <w:szCs w:val="28"/>
        </w:rPr>
        <w:t>a</w:t>
      </w:r>
      <w:r w:rsidR="00B32E99" w:rsidRPr="00DC1F73">
        <w:rPr>
          <w:rFonts w:ascii="Arial" w:hAnsi="Arial" w:cs="Arial"/>
          <w:sz w:val="28"/>
          <w:szCs w:val="28"/>
        </w:rPr>
        <w:t xml:space="preserve"> second set of pictures 3 hours later. For this second set of pictures you will again be asked to lie or sit in front of the gamma camera. The scan will take approximately</w:t>
      </w:r>
      <w:r>
        <w:rPr>
          <w:rFonts w:ascii="Arial" w:hAnsi="Arial" w:cs="Arial"/>
          <w:sz w:val="28"/>
          <w:szCs w:val="28"/>
        </w:rPr>
        <w:t xml:space="preserve"> </w:t>
      </w:r>
      <w:r w:rsidR="00B32E99" w:rsidRPr="00DC1F73">
        <w:rPr>
          <w:rFonts w:ascii="Arial" w:hAnsi="Arial" w:cs="Arial"/>
          <w:sz w:val="28"/>
          <w:szCs w:val="28"/>
        </w:rPr>
        <w:t>30-45 minutes.</w:t>
      </w:r>
      <w:r w:rsidR="00522DFA">
        <w:rPr>
          <w:rFonts w:ascii="Arial" w:hAnsi="Arial" w:cs="Arial"/>
          <w:sz w:val="28"/>
          <w:szCs w:val="28"/>
        </w:rPr>
        <w:t xml:space="preserve"> These are not commonly used for NETs.</w:t>
      </w:r>
    </w:p>
    <w:p w14:paraId="4994A5E7" w14:textId="77777777" w:rsidR="00522DFA" w:rsidRPr="00DC1F73" w:rsidRDefault="00522DFA" w:rsidP="00E612C9">
      <w:pPr>
        <w:ind w:left="360" w:right="-1620"/>
        <w:rPr>
          <w:rFonts w:ascii="Arial" w:hAnsi="Arial" w:cs="Arial"/>
          <w:sz w:val="28"/>
          <w:szCs w:val="28"/>
        </w:rPr>
      </w:pPr>
    </w:p>
    <w:p w14:paraId="66AD7831" w14:textId="77777777" w:rsidR="00B32E99" w:rsidRPr="00DC1F73" w:rsidRDefault="00B32E99" w:rsidP="00E612C9">
      <w:pPr>
        <w:ind w:left="360" w:right="-1620"/>
        <w:rPr>
          <w:rFonts w:ascii="Arial" w:hAnsi="Arial" w:cs="Arial"/>
          <w:sz w:val="28"/>
          <w:szCs w:val="28"/>
        </w:rPr>
      </w:pPr>
    </w:p>
    <w:p w14:paraId="27E8D182" w14:textId="77777777" w:rsidR="00E06AED" w:rsidRPr="007C764C" w:rsidRDefault="00B32E99" w:rsidP="00E612C9">
      <w:pPr>
        <w:ind w:left="360" w:right="-1620"/>
        <w:rPr>
          <w:rFonts w:ascii="Arial" w:hAnsi="Arial" w:cs="Arial"/>
          <w:b/>
          <w:color w:val="333399"/>
          <w:sz w:val="28"/>
          <w:szCs w:val="28"/>
        </w:rPr>
      </w:pPr>
      <w:r w:rsidRPr="007C764C">
        <w:rPr>
          <w:rFonts w:ascii="Arial" w:hAnsi="Arial" w:cs="Arial"/>
          <w:b/>
          <w:color w:val="333399"/>
          <w:sz w:val="28"/>
          <w:szCs w:val="28"/>
        </w:rPr>
        <w:lastRenderedPageBreak/>
        <w:t>Ultrasound scan</w:t>
      </w:r>
    </w:p>
    <w:p w14:paraId="29BA3CAC" w14:textId="77777777" w:rsidR="00B32E99" w:rsidRPr="00DC1F73" w:rsidRDefault="00B32E99" w:rsidP="00E612C9">
      <w:pPr>
        <w:ind w:left="360" w:right="-1620"/>
        <w:rPr>
          <w:rFonts w:ascii="Arial" w:hAnsi="Arial" w:cs="Arial"/>
          <w:sz w:val="28"/>
          <w:szCs w:val="28"/>
        </w:rPr>
      </w:pPr>
      <w:r w:rsidRPr="00DC1F73">
        <w:rPr>
          <w:rFonts w:ascii="Arial" w:hAnsi="Arial" w:cs="Arial"/>
          <w:sz w:val="28"/>
          <w:szCs w:val="28"/>
        </w:rPr>
        <w:t>Ultrasound imaging, also called ultrasound scanning or</w:t>
      </w:r>
      <w:r w:rsidR="00234E02">
        <w:rPr>
          <w:rFonts w:ascii="Arial" w:hAnsi="Arial" w:cs="Arial"/>
          <w:sz w:val="28"/>
          <w:szCs w:val="28"/>
        </w:rPr>
        <w:t xml:space="preserve"> </w:t>
      </w:r>
      <w:proofErr w:type="spellStart"/>
      <w:r w:rsidRPr="00DC1F73">
        <w:rPr>
          <w:rFonts w:ascii="Arial" w:hAnsi="Arial" w:cs="Arial"/>
          <w:sz w:val="28"/>
          <w:szCs w:val="28"/>
        </w:rPr>
        <w:t>sonography</w:t>
      </w:r>
      <w:proofErr w:type="spellEnd"/>
      <w:r w:rsidRPr="00DC1F73">
        <w:rPr>
          <w:rFonts w:ascii="Arial" w:hAnsi="Arial" w:cs="Arial"/>
          <w:sz w:val="28"/>
          <w:szCs w:val="28"/>
        </w:rPr>
        <w:t xml:space="preserve">, </w:t>
      </w:r>
      <w:r w:rsidR="00171404">
        <w:rPr>
          <w:rFonts w:ascii="Arial" w:hAnsi="Arial" w:cs="Arial"/>
          <w:sz w:val="28"/>
          <w:szCs w:val="28"/>
        </w:rPr>
        <w:t>uses</w:t>
      </w:r>
      <w:r w:rsidRPr="00DC1F73">
        <w:rPr>
          <w:rFonts w:ascii="Arial" w:hAnsi="Arial" w:cs="Arial"/>
          <w:sz w:val="28"/>
          <w:szCs w:val="28"/>
        </w:rPr>
        <w:t xml:space="preserve"> high-frequency sound waves to produce pictures of the inside of the body. Ultrasound exams do not use ionizing radiation (as used in x-rays). Because ultrasound images are captured in real-time, they can show the structure and movement of the body's internal organs, as well as blood flowing through blood vessels.</w:t>
      </w:r>
    </w:p>
    <w:p w14:paraId="68B66128" w14:textId="77777777" w:rsidR="00B32E99" w:rsidRDefault="00B32E99" w:rsidP="00E612C9">
      <w:pPr>
        <w:ind w:left="360" w:right="-1620"/>
        <w:rPr>
          <w:rFonts w:ascii="Arial" w:hAnsi="Arial" w:cs="Arial"/>
          <w:sz w:val="28"/>
          <w:szCs w:val="28"/>
        </w:rPr>
      </w:pPr>
    </w:p>
    <w:p w14:paraId="37BA3118" w14:textId="77777777" w:rsidR="00522DFA" w:rsidRPr="00DC1F73" w:rsidRDefault="00522DFA" w:rsidP="00E612C9">
      <w:pPr>
        <w:ind w:left="360" w:right="-1620"/>
        <w:rPr>
          <w:rFonts w:ascii="Arial" w:hAnsi="Arial" w:cs="Arial"/>
          <w:sz w:val="28"/>
          <w:szCs w:val="28"/>
        </w:rPr>
      </w:pPr>
    </w:p>
    <w:p w14:paraId="7CFA3F54" w14:textId="77777777" w:rsidR="005E4B33" w:rsidRPr="00522DFA" w:rsidRDefault="00522DFA" w:rsidP="00E612C9">
      <w:pPr>
        <w:ind w:left="360" w:right="-1620"/>
        <w:rPr>
          <w:rFonts w:ascii="Arial" w:hAnsi="Arial" w:cs="Arial"/>
          <w:sz w:val="28"/>
          <w:szCs w:val="28"/>
          <w:u w:val="single"/>
        </w:rPr>
      </w:pPr>
      <w:proofErr w:type="spellStart"/>
      <w:r w:rsidRPr="00522DFA">
        <w:rPr>
          <w:rFonts w:ascii="Arial" w:hAnsi="Arial" w:cs="Arial"/>
          <w:sz w:val="28"/>
          <w:szCs w:val="28"/>
          <w:u w:val="single"/>
        </w:rPr>
        <w:t>Specialised</w:t>
      </w:r>
      <w:proofErr w:type="spellEnd"/>
      <w:r w:rsidRPr="00522DFA">
        <w:rPr>
          <w:rFonts w:ascii="Arial" w:hAnsi="Arial" w:cs="Arial"/>
          <w:sz w:val="28"/>
          <w:szCs w:val="28"/>
          <w:u w:val="single"/>
        </w:rPr>
        <w:t xml:space="preserve"> Scans for NETs include:</w:t>
      </w:r>
    </w:p>
    <w:p w14:paraId="275C8303" w14:textId="77777777" w:rsidR="00522DFA" w:rsidRDefault="00522DFA" w:rsidP="00522DFA">
      <w:pPr>
        <w:ind w:left="360" w:right="-1620"/>
        <w:rPr>
          <w:rFonts w:ascii="Arial" w:hAnsi="Arial" w:cs="Arial"/>
          <w:b/>
          <w:sz w:val="28"/>
          <w:szCs w:val="28"/>
        </w:rPr>
      </w:pPr>
    </w:p>
    <w:p w14:paraId="231AC98E" w14:textId="77777777" w:rsidR="00522DFA" w:rsidRPr="007C764C" w:rsidRDefault="00522DFA" w:rsidP="00522DFA">
      <w:pPr>
        <w:ind w:left="360" w:right="-1620"/>
        <w:rPr>
          <w:rFonts w:ascii="Arial" w:hAnsi="Arial" w:cs="Arial"/>
          <w:b/>
          <w:color w:val="333399"/>
          <w:sz w:val="28"/>
          <w:szCs w:val="28"/>
        </w:rPr>
      </w:pPr>
      <w:proofErr w:type="spellStart"/>
      <w:r w:rsidRPr="007C764C">
        <w:rPr>
          <w:rFonts w:ascii="Arial" w:hAnsi="Arial" w:cs="Arial"/>
          <w:b/>
          <w:color w:val="333399"/>
          <w:sz w:val="28"/>
          <w:szCs w:val="28"/>
        </w:rPr>
        <w:t>Octreotide</w:t>
      </w:r>
      <w:proofErr w:type="spellEnd"/>
      <w:r w:rsidRPr="007C764C">
        <w:rPr>
          <w:rFonts w:ascii="Arial" w:hAnsi="Arial" w:cs="Arial"/>
          <w:b/>
          <w:color w:val="333399"/>
          <w:sz w:val="28"/>
          <w:szCs w:val="28"/>
        </w:rPr>
        <w:t xml:space="preserve"> scan</w:t>
      </w:r>
      <w:r w:rsidR="00171404">
        <w:rPr>
          <w:rFonts w:ascii="Arial" w:hAnsi="Arial" w:cs="Arial"/>
          <w:b/>
          <w:color w:val="333399"/>
          <w:sz w:val="28"/>
          <w:szCs w:val="28"/>
        </w:rPr>
        <w:t xml:space="preserve"> (or </w:t>
      </w:r>
      <w:proofErr w:type="spellStart"/>
      <w:r w:rsidR="00171404">
        <w:rPr>
          <w:rFonts w:ascii="Arial" w:hAnsi="Arial" w:cs="Arial"/>
          <w:b/>
          <w:color w:val="333399"/>
          <w:sz w:val="28"/>
          <w:szCs w:val="28"/>
        </w:rPr>
        <w:t>Tektrotyd</w:t>
      </w:r>
      <w:proofErr w:type="spellEnd"/>
      <w:r w:rsidR="00171404">
        <w:rPr>
          <w:rFonts w:ascii="Arial" w:hAnsi="Arial" w:cs="Arial"/>
          <w:b/>
          <w:color w:val="333399"/>
          <w:sz w:val="28"/>
          <w:szCs w:val="28"/>
        </w:rPr>
        <w:t xml:space="preserve"> Scan)</w:t>
      </w:r>
    </w:p>
    <w:p w14:paraId="55B320A8" w14:textId="77777777" w:rsidR="00522DFA" w:rsidRPr="008C173A" w:rsidRDefault="00522DFA" w:rsidP="00522DFA">
      <w:pPr>
        <w:ind w:left="360" w:right="-1620"/>
        <w:rPr>
          <w:rFonts w:ascii="Arial" w:hAnsi="Arial" w:cs="Arial"/>
          <w:sz w:val="28"/>
          <w:szCs w:val="28"/>
        </w:rPr>
      </w:pPr>
      <w:r>
        <w:rPr>
          <w:rFonts w:ascii="Arial" w:hAnsi="Arial" w:cs="Arial"/>
          <w:sz w:val="28"/>
          <w:szCs w:val="28"/>
        </w:rPr>
        <w:t>T</w:t>
      </w:r>
      <w:r w:rsidRPr="008C173A">
        <w:rPr>
          <w:rFonts w:ascii="Arial" w:hAnsi="Arial" w:cs="Arial"/>
          <w:sz w:val="28"/>
          <w:szCs w:val="28"/>
        </w:rPr>
        <w:t xml:space="preserve">his is a useful diagnostic test that can help reveal the site of </w:t>
      </w:r>
      <w:r w:rsidR="00171404">
        <w:rPr>
          <w:rFonts w:ascii="Arial" w:hAnsi="Arial" w:cs="Arial"/>
          <w:sz w:val="28"/>
          <w:szCs w:val="28"/>
        </w:rPr>
        <w:t xml:space="preserve">NET </w:t>
      </w:r>
      <w:r w:rsidRPr="008C173A">
        <w:rPr>
          <w:rFonts w:ascii="Arial" w:hAnsi="Arial" w:cs="Arial"/>
          <w:sz w:val="28"/>
          <w:szCs w:val="28"/>
        </w:rPr>
        <w:t>tumours.</w:t>
      </w:r>
      <w:r>
        <w:rPr>
          <w:rFonts w:ascii="Arial" w:hAnsi="Arial" w:cs="Arial"/>
          <w:sz w:val="28"/>
          <w:szCs w:val="28"/>
        </w:rPr>
        <w:t xml:space="preserve"> </w:t>
      </w:r>
      <w:r w:rsidRPr="008C173A">
        <w:rPr>
          <w:rFonts w:ascii="Arial" w:hAnsi="Arial" w:cs="Arial"/>
          <w:sz w:val="28"/>
          <w:szCs w:val="28"/>
        </w:rPr>
        <w:t xml:space="preserve">Some NETs have special receptors on their </w:t>
      </w:r>
      <w:r w:rsidR="00171404">
        <w:rPr>
          <w:rFonts w:ascii="Arial" w:hAnsi="Arial" w:cs="Arial"/>
          <w:sz w:val="28"/>
          <w:szCs w:val="28"/>
        </w:rPr>
        <w:t xml:space="preserve">cell </w:t>
      </w:r>
      <w:r w:rsidRPr="008C173A">
        <w:rPr>
          <w:rFonts w:ascii="Arial" w:hAnsi="Arial" w:cs="Arial"/>
          <w:sz w:val="28"/>
          <w:szCs w:val="28"/>
        </w:rPr>
        <w:t xml:space="preserve">surfaces called </w:t>
      </w:r>
      <w:proofErr w:type="spellStart"/>
      <w:r w:rsidRPr="008C173A">
        <w:rPr>
          <w:rFonts w:ascii="Arial" w:hAnsi="Arial" w:cs="Arial"/>
          <w:sz w:val="28"/>
          <w:szCs w:val="28"/>
        </w:rPr>
        <w:t>somatostatin</w:t>
      </w:r>
      <w:proofErr w:type="spellEnd"/>
      <w:r w:rsidRPr="008C173A">
        <w:rPr>
          <w:rFonts w:ascii="Arial" w:hAnsi="Arial" w:cs="Arial"/>
          <w:sz w:val="28"/>
          <w:szCs w:val="28"/>
        </w:rPr>
        <w:t xml:space="preserve"> receptors. </w:t>
      </w:r>
      <w:proofErr w:type="spellStart"/>
      <w:r w:rsidRPr="008C173A">
        <w:rPr>
          <w:rFonts w:ascii="Arial" w:hAnsi="Arial" w:cs="Arial"/>
          <w:sz w:val="28"/>
          <w:szCs w:val="28"/>
        </w:rPr>
        <w:t>Octreotide</w:t>
      </w:r>
      <w:proofErr w:type="spellEnd"/>
      <w:r w:rsidRPr="008C173A">
        <w:rPr>
          <w:rFonts w:ascii="Arial" w:hAnsi="Arial" w:cs="Arial"/>
          <w:sz w:val="28"/>
          <w:szCs w:val="28"/>
        </w:rPr>
        <w:t xml:space="preserve"> </w:t>
      </w:r>
      <w:r w:rsidR="00171404">
        <w:rPr>
          <w:rFonts w:ascii="Arial" w:hAnsi="Arial" w:cs="Arial"/>
          <w:sz w:val="28"/>
          <w:szCs w:val="28"/>
        </w:rPr>
        <w:t>can stick to these receptors</w:t>
      </w:r>
      <w:r w:rsidRPr="008C173A">
        <w:rPr>
          <w:rFonts w:ascii="Arial" w:hAnsi="Arial" w:cs="Arial"/>
          <w:sz w:val="28"/>
          <w:szCs w:val="28"/>
        </w:rPr>
        <w:t xml:space="preserve">. When </w:t>
      </w:r>
      <w:proofErr w:type="spellStart"/>
      <w:r w:rsidRPr="008C173A">
        <w:rPr>
          <w:rFonts w:ascii="Arial" w:hAnsi="Arial" w:cs="Arial"/>
          <w:sz w:val="28"/>
          <w:szCs w:val="28"/>
        </w:rPr>
        <w:t>octreotide</w:t>
      </w:r>
      <w:proofErr w:type="spellEnd"/>
      <w:r w:rsidRPr="008C173A">
        <w:rPr>
          <w:rFonts w:ascii="Arial" w:hAnsi="Arial" w:cs="Arial"/>
          <w:sz w:val="28"/>
          <w:szCs w:val="28"/>
        </w:rPr>
        <w:t xml:space="preserve"> is combined with a mildly radioactive agent and then injected via a vein in the arm, it sticks to </w:t>
      </w:r>
      <w:proofErr w:type="spellStart"/>
      <w:r w:rsidRPr="008C173A">
        <w:rPr>
          <w:rFonts w:ascii="Arial" w:hAnsi="Arial" w:cs="Arial"/>
          <w:sz w:val="28"/>
          <w:szCs w:val="28"/>
        </w:rPr>
        <w:t>somatostatin</w:t>
      </w:r>
      <w:proofErr w:type="spellEnd"/>
      <w:r w:rsidRPr="008C173A">
        <w:rPr>
          <w:rFonts w:ascii="Arial" w:hAnsi="Arial" w:cs="Arial"/>
          <w:sz w:val="28"/>
          <w:szCs w:val="28"/>
        </w:rPr>
        <w:t xml:space="preserve"> receptors on the tumour surface and the tumours light up on the screen </w:t>
      </w:r>
      <w:r w:rsidR="00234E02">
        <w:rPr>
          <w:rFonts w:ascii="Arial" w:hAnsi="Arial" w:cs="Arial"/>
          <w:sz w:val="28"/>
          <w:szCs w:val="28"/>
        </w:rPr>
        <w:t>to show the location(s) of the NETs</w:t>
      </w:r>
      <w:r w:rsidRPr="008C173A">
        <w:rPr>
          <w:rFonts w:ascii="Arial" w:hAnsi="Arial" w:cs="Arial"/>
          <w:sz w:val="28"/>
          <w:szCs w:val="28"/>
        </w:rPr>
        <w:t>.</w:t>
      </w:r>
    </w:p>
    <w:p w14:paraId="53F89F3A" w14:textId="77777777" w:rsidR="00522DFA" w:rsidRDefault="00522DFA" w:rsidP="00522DFA">
      <w:pPr>
        <w:ind w:left="360" w:right="-1620"/>
        <w:rPr>
          <w:rFonts w:ascii="Arial" w:hAnsi="Arial" w:cs="Arial"/>
          <w:sz w:val="28"/>
          <w:szCs w:val="28"/>
        </w:rPr>
      </w:pPr>
    </w:p>
    <w:p w14:paraId="040157E1" w14:textId="77777777" w:rsidR="00234E02" w:rsidRDefault="00234E02" w:rsidP="00522DFA">
      <w:pPr>
        <w:ind w:left="360" w:right="-1620"/>
        <w:rPr>
          <w:rFonts w:ascii="Arial" w:hAnsi="Arial" w:cs="Arial"/>
          <w:b/>
          <w:color w:val="333399"/>
          <w:sz w:val="28"/>
          <w:szCs w:val="28"/>
        </w:rPr>
      </w:pPr>
      <w:r>
        <w:rPr>
          <w:rFonts w:ascii="Arial" w:hAnsi="Arial" w:cs="Arial"/>
          <w:b/>
          <w:color w:val="333399"/>
          <w:sz w:val="28"/>
          <w:szCs w:val="28"/>
        </w:rPr>
        <w:t xml:space="preserve">Ga68 </w:t>
      </w:r>
      <w:proofErr w:type="spellStart"/>
      <w:r>
        <w:rPr>
          <w:rFonts w:ascii="Arial" w:hAnsi="Arial" w:cs="Arial"/>
          <w:b/>
          <w:color w:val="333399"/>
          <w:sz w:val="28"/>
          <w:szCs w:val="28"/>
        </w:rPr>
        <w:t>Octreotate</w:t>
      </w:r>
      <w:proofErr w:type="spellEnd"/>
      <w:r>
        <w:rPr>
          <w:rFonts w:ascii="Arial" w:hAnsi="Arial" w:cs="Arial"/>
          <w:b/>
          <w:color w:val="333399"/>
          <w:sz w:val="28"/>
          <w:szCs w:val="28"/>
        </w:rPr>
        <w:t xml:space="preserve"> PET Scan</w:t>
      </w:r>
    </w:p>
    <w:p w14:paraId="4295041E" w14:textId="77777777" w:rsidR="00234E02" w:rsidRDefault="00234E02" w:rsidP="00522DFA">
      <w:pPr>
        <w:ind w:left="360" w:right="-1620"/>
        <w:rPr>
          <w:rFonts w:ascii="Arial" w:hAnsi="Arial" w:cs="Arial"/>
          <w:sz w:val="28"/>
          <w:szCs w:val="28"/>
        </w:rPr>
      </w:pPr>
      <w:r>
        <w:rPr>
          <w:rFonts w:ascii="Arial" w:hAnsi="Arial" w:cs="Arial"/>
          <w:sz w:val="28"/>
          <w:szCs w:val="28"/>
        </w:rPr>
        <w:t xml:space="preserve">This type of scan is similar to an </w:t>
      </w:r>
      <w:proofErr w:type="spellStart"/>
      <w:r>
        <w:rPr>
          <w:rFonts w:ascii="Arial" w:hAnsi="Arial" w:cs="Arial"/>
          <w:sz w:val="28"/>
          <w:szCs w:val="28"/>
        </w:rPr>
        <w:t>octreoscan</w:t>
      </w:r>
      <w:proofErr w:type="spellEnd"/>
      <w:r>
        <w:rPr>
          <w:rFonts w:ascii="Arial" w:hAnsi="Arial" w:cs="Arial"/>
          <w:sz w:val="28"/>
          <w:szCs w:val="28"/>
        </w:rPr>
        <w:t>, but uses a different kind of camera. The pictures can often give a more accurate picture of where</w:t>
      </w:r>
      <w:r w:rsidR="009771C7">
        <w:rPr>
          <w:rFonts w:ascii="Arial" w:hAnsi="Arial" w:cs="Arial"/>
          <w:sz w:val="28"/>
          <w:szCs w:val="28"/>
        </w:rPr>
        <w:t xml:space="preserve"> the NET is loc</w:t>
      </w:r>
      <w:r>
        <w:rPr>
          <w:rFonts w:ascii="Arial" w:hAnsi="Arial" w:cs="Arial"/>
          <w:sz w:val="28"/>
          <w:szCs w:val="28"/>
        </w:rPr>
        <w:t>a</w:t>
      </w:r>
      <w:r w:rsidR="009771C7">
        <w:rPr>
          <w:rFonts w:ascii="Arial" w:hAnsi="Arial" w:cs="Arial"/>
          <w:sz w:val="28"/>
          <w:szCs w:val="28"/>
        </w:rPr>
        <w:t>ted. At the moment this type of scan can only be found in Australia.</w:t>
      </w:r>
    </w:p>
    <w:p w14:paraId="69CBC145" w14:textId="77777777" w:rsidR="00234E02" w:rsidRDefault="00234E02" w:rsidP="00522DFA">
      <w:pPr>
        <w:ind w:left="360" w:right="-1620"/>
        <w:rPr>
          <w:rFonts w:ascii="Arial" w:hAnsi="Arial" w:cs="Arial"/>
          <w:sz w:val="28"/>
          <w:szCs w:val="28"/>
        </w:rPr>
      </w:pPr>
    </w:p>
    <w:p w14:paraId="48C2741E" w14:textId="77777777" w:rsidR="00522DFA" w:rsidRPr="007C764C" w:rsidRDefault="00522DFA" w:rsidP="00522DFA">
      <w:pPr>
        <w:ind w:left="360" w:right="-1620"/>
        <w:rPr>
          <w:rFonts w:ascii="Arial" w:hAnsi="Arial" w:cs="Arial"/>
          <w:b/>
          <w:color w:val="333399"/>
          <w:sz w:val="28"/>
          <w:szCs w:val="28"/>
        </w:rPr>
      </w:pPr>
      <w:r w:rsidRPr="007C764C">
        <w:rPr>
          <w:rFonts w:ascii="Arial" w:hAnsi="Arial" w:cs="Arial"/>
          <w:b/>
          <w:color w:val="333399"/>
          <w:sz w:val="28"/>
          <w:szCs w:val="28"/>
        </w:rPr>
        <w:t xml:space="preserve">MIBG scan </w:t>
      </w:r>
    </w:p>
    <w:p w14:paraId="66ED8CFF" w14:textId="77777777" w:rsidR="00522DFA" w:rsidRPr="008C173A" w:rsidRDefault="00522DFA" w:rsidP="00522DFA">
      <w:pPr>
        <w:ind w:left="360" w:right="-1620"/>
        <w:rPr>
          <w:rFonts w:ascii="Arial" w:hAnsi="Arial" w:cs="Arial"/>
          <w:sz w:val="28"/>
          <w:szCs w:val="28"/>
        </w:rPr>
      </w:pPr>
      <w:r w:rsidRPr="008C173A">
        <w:rPr>
          <w:rFonts w:ascii="Arial" w:hAnsi="Arial" w:cs="Arial"/>
          <w:sz w:val="28"/>
          <w:szCs w:val="28"/>
        </w:rPr>
        <w:t xml:space="preserve">This is a similar type of scan to the </w:t>
      </w:r>
      <w:proofErr w:type="spellStart"/>
      <w:r w:rsidRPr="008C173A">
        <w:rPr>
          <w:rFonts w:ascii="Arial" w:hAnsi="Arial" w:cs="Arial"/>
          <w:sz w:val="28"/>
          <w:szCs w:val="28"/>
        </w:rPr>
        <w:t>OctreoScan</w:t>
      </w:r>
      <w:proofErr w:type="spellEnd"/>
      <w:r w:rsidRPr="008C173A">
        <w:rPr>
          <w:rFonts w:ascii="Arial" w:hAnsi="Arial" w:cs="Arial"/>
          <w:sz w:val="28"/>
          <w:szCs w:val="28"/>
        </w:rPr>
        <w:t>, except a different substance is</w:t>
      </w:r>
      <w:r w:rsidR="009771C7">
        <w:rPr>
          <w:rFonts w:ascii="Arial" w:hAnsi="Arial" w:cs="Arial"/>
          <w:sz w:val="28"/>
          <w:szCs w:val="28"/>
        </w:rPr>
        <w:t xml:space="preserve"> connected to the radioactive tracer</w:t>
      </w:r>
      <w:r w:rsidRPr="008C173A">
        <w:rPr>
          <w:rFonts w:ascii="Arial" w:hAnsi="Arial" w:cs="Arial"/>
          <w:sz w:val="28"/>
          <w:szCs w:val="28"/>
        </w:rPr>
        <w:t>. A</w:t>
      </w:r>
      <w:r w:rsidR="009771C7">
        <w:rPr>
          <w:rFonts w:ascii="Arial" w:hAnsi="Arial" w:cs="Arial"/>
          <w:sz w:val="28"/>
          <w:szCs w:val="28"/>
        </w:rPr>
        <w:t>n</w:t>
      </w:r>
      <w:r w:rsidRPr="008C173A">
        <w:rPr>
          <w:rFonts w:ascii="Arial" w:hAnsi="Arial" w:cs="Arial"/>
          <w:sz w:val="28"/>
          <w:szCs w:val="28"/>
        </w:rPr>
        <w:t xml:space="preserve"> MIBG</w:t>
      </w:r>
      <w:r w:rsidR="009771C7">
        <w:rPr>
          <w:rFonts w:ascii="Arial" w:hAnsi="Arial" w:cs="Arial"/>
          <w:sz w:val="28"/>
          <w:szCs w:val="28"/>
        </w:rPr>
        <w:t xml:space="preserve"> scan</w:t>
      </w:r>
      <w:r w:rsidRPr="008C173A">
        <w:rPr>
          <w:rFonts w:ascii="Arial" w:hAnsi="Arial" w:cs="Arial"/>
          <w:sz w:val="28"/>
          <w:szCs w:val="28"/>
        </w:rPr>
        <w:t xml:space="preserve"> will show up those </w:t>
      </w:r>
      <w:proofErr w:type="gramStart"/>
      <w:r w:rsidRPr="008C173A">
        <w:rPr>
          <w:rFonts w:ascii="Arial" w:hAnsi="Arial" w:cs="Arial"/>
          <w:sz w:val="28"/>
          <w:szCs w:val="28"/>
        </w:rPr>
        <w:t>tumours which</w:t>
      </w:r>
      <w:proofErr w:type="gramEnd"/>
      <w:r w:rsidRPr="008C173A">
        <w:rPr>
          <w:rFonts w:ascii="Arial" w:hAnsi="Arial" w:cs="Arial"/>
          <w:sz w:val="28"/>
          <w:szCs w:val="28"/>
        </w:rPr>
        <w:t xml:space="preserve"> have</w:t>
      </w:r>
      <w:r>
        <w:rPr>
          <w:rFonts w:ascii="Arial" w:hAnsi="Arial" w:cs="Arial"/>
          <w:sz w:val="28"/>
          <w:szCs w:val="28"/>
        </w:rPr>
        <w:t xml:space="preserve"> receptors for meta </w:t>
      </w:r>
      <w:proofErr w:type="spellStart"/>
      <w:r>
        <w:rPr>
          <w:rFonts w:ascii="Arial" w:hAnsi="Arial" w:cs="Arial"/>
          <w:sz w:val="28"/>
          <w:szCs w:val="28"/>
        </w:rPr>
        <w:t>iodo</w:t>
      </w:r>
      <w:proofErr w:type="spellEnd"/>
      <w:r>
        <w:rPr>
          <w:rFonts w:ascii="Arial" w:hAnsi="Arial" w:cs="Arial"/>
          <w:sz w:val="28"/>
          <w:szCs w:val="28"/>
        </w:rPr>
        <w:t xml:space="preserve"> benzyl </w:t>
      </w:r>
      <w:r w:rsidRPr="008C173A">
        <w:rPr>
          <w:rFonts w:ascii="Arial" w:hAnsi="Arial" w:cs="Arial"/>
          <w:sz w:val="28"/>
          <w:szCs w:val="28"/>
        </w:rPr>
        <w:t>guanidine (MIBG) on the surface.</w:t>
      </w:r>
    </w:p>
    <w:p w14:paraId="4246F445" w14:textId="77777777" w:rsidR="00522DFA" w:rsidRDefault="00522DFA" w:rsidP="00E612C9">
      <w:pPr>
        <w:ind w:left="360" w:right="-1620"/>
        <w:rPr>
          <w:rFonts w:ascii="Arial" w:hAnsi="Arial" w:cs="Arial"/>
          <w:sz w:val="28"/>
          <w:szCs w:val="28"/>
        </w:rPr>
      </w:pPr>
    </w:p>
    <w:p w14:paraId="3715C88B" w14:textId="77777777" w:rsidR="005E4B33" w:rsidRDefault="005E4B33" w:rsidP="00E612C9">
      <w:pPr>
        <w:ind w:left="360" w:right="-1620"/>
        <w:rPr>
          <w:rFonts w:ascii="Arial" w:hAnsi="Arial" w:cs="Arial"/>
          <w:sz w:val="28"/>
          <w:szCs w:val="28"/>
        </w:rPr>
      </w:pPr>
    </w:p>
    <w:p w14:paraId="59BB4F4A" w14:textId="77777777" w:rsidR="00B32E99" w:rsidRPr="005E4B33" w:rsidRDefault="00B32E99" w:rsidP="00E612C9">
      <w:pPr>
        <w:ind w:left="360" w:right="-1620"/>
        <w:rPr>
          <w:rFonts w:ascii="Arial" w:hAnsi="Arial" w:cs="Arial"/>
          <w:b/>
          <w:sz w:val="28"/>
          <w:szCs w:val="28"/>
        </w:rPr>
      </w:pPr>
      <w:r w:rsidRPr="005E4B33">
        <w:rPr>
          <w:rFonts w:ascii="Arial" w:hAnsi="Arial" w:cs="Arial"/>
          <w:b/>
          <w:sz w:val="28"/>
          <w:szCs w:val="28"/>
        </w:rPr>
        <w:t>Further testing</w:t>
      </w:r>
    </w:p>
    <w:p w14:paraId="01DDBF13" w14:textId="77777777" w:rsidR="00B32E99" w:rsidRPr="008C173A" w:rsidRDefault="00B32E99" w:rsidP="00E612C9">
      <w:pPr>
        <w:ind w:left="360" w:right="-1620"/>
        <w:rPr>
          <w:rFonts w:ascii="Arial" w:hAnsi="Arial" w:cs="Arial"/>
          <w:sz w:val="28"/>
          <w:szCs w:val="28"/>
        </w:rPr>
      </w:pPr>
    </w:p>
    <w:p w14:paraId="32F7F2AD" w14:textId="77777777" w:rsidR="00B32E99" w:rsidRPr="008C173A" w:rsidRDefault="00B32E99" w:rsidP="00E612C9">
      <w:pPr>
        <w:ind w:left="360" w:right="-1620"/>
        <w:rPr>
          <w:rFonts w:ascii="Arial" w:hAnsi="Arial" w:cs="Arial"/>
          <w:sz w:val="28"/>
          <w:szCs w:val="28"/>
        </w:rPr>
      </w:pPr>
      <w:r w:rsidRPr="008C173A">
        <w:rPr>
          <w:rFonts w:ascii="Arial" w:hAnsi="Arial" w:cs="Arial"/>
          <w:sz w:val="28"/>
          <w:szCs w:val="28"/>
        </w:rPr>
        <w:t>There are further tests that you may need to have, for example:</w:t>
      </w:r>
    </w:p>
    <w:p w14:paraId="6D25A838" w14:textId="77777777" w:rsidR="008C173A" w:rsidRDefault="008C173A" w:rsidP="009771C7">
      <w:pPr>
        <w:ind w:left="1080" w:right="-1620" w:firstLine="360"/>
        <w:rPr>
          <w:rFonts w:ascii="Arial" w:hAnsi="Arial" w:cs="Arial"/>
          <w:sz w:val="28"/>
          <w:szCs w:val="28"/>
        </w:rPr>
      </w:pPr>
      <w:r>
        <w:rPr>
          <w:rFonts w:ascii="Arial" w:hAnsi="Arial" w:cs="Arial"/>
          <w:sz w:val="28"/>
          <w:szCs w:val="28"/>
        </w:rPr>
        <w:t>-</w:t>
      </w:r>
      <w:r w:rsidR="00B32E99" w:rsidRPr="008C173A">
        <w:rPr>
          <w:rFonts w:ascii="Arial" w:hAnsi="Arial" w:cs="Arial"/>
          <w:sz w:val="28"/>
          <w:szCs w:val="28"/>
        </w:rPr>
        <w:t xml:space="preserve">Endoscopic Ultrasound </w:t>
      </w:r>
    </w:p>
    <w:p w14:paraId="58B3673A" w14:textId="77777777" w:rsidR="008C173A" w:rsidRDefault="008C173A" w:rsidP="009771C7">
      <w:pPr>
        <w:ind w:left="720" w:right="-1620" w:firstLine="720"/>
        <w:rPr>
          <w:rFonts w:ascii="Arial" w:hAnsi="Arial" w:cs="Arial"/>
          <w:sz w:val="28"/>
          <w:szCs w:val="28"/>
        </w:rPr>
      </w:pPr>
      <w:r>
        <w:rPr>
          <w:rFonts w:ascii="Arial" w:hAnsi="Arial" w:cs="Arial"/>
          <w:sz w:val="28"/>
          <w:szCs w:val="28"/>
        </w:rPr>
        <w:t>-</w:t>
      </w:r>
      <w:r w:rsidR="00B32E99" w:rsidRPr="008C173A">
        <w:rPr>
          <w:rFonts w:ascii="Arial" w:hAnsi="Arial" w:cs="Arial"/>
          <w:sz w:val="28"/>
          <w:szCs w:val="28"/>
        </w:rPr>
        <w:t xml:space="preserve">Barium Enema </w:t>
      </w:r>
    </w:p>
    <w:p w14:paraId="758BF1B6" w14:textId="77777777" w:rsidR="00E06AED" w:rsidRPr="008C173A" w:rsidRDefault="008C173A" w:rsidP="009771C7">
      <w:pPr>
        <w:ind w:left="1080" w:right="-1620" w:firstLine="360"/>
        <w:rPr>
          <w:rFonts w:ascii="Arial" w:hAnsi="Arial" w:cs="Arial"/>
          <w:sz w:val="28"/>
          <w:szCs w:val="28"/>
        </w:rPr>
      </w:pPr>
      <w:r>
        <w:rPr>
          <w:rFonts w:ascii="Arial" w:hAnsi="Arial" w:cs="Arial"/>
          <w:sz w:val="28"/>
          <w:szCs w:val="28"/>
        </w:rPr>
        <w:t>-</w:t>
      </w:r>
      <w:r w:rsidR="00B32E99" w:rsidRPr="008C173A">
        <w:rPr>
          <w:rFonts w:ascii="Arial" w:hAnsi="Arial" w:cs="Arial"/>
          <w:sz w:val="28"/>
          <w:szCs w:val="28"/>
        </w:rPr>
        <w:t>Wireless capsule</w:t>
      </w:r>
    </w:p>
    <w:p w14:paraId="14C4C490" w14:textId="77777777" w:rsidR="00B32E99" w:rsidRPr="00522DFA" w:rsidRDefault="008C173A" w:rsidP="009771C7">
      <w:pPr>
        <w:ind w:left="720" w:right="-1620" w:firstLine="720"/>
        <w:rPr>
          <w:rFonts w:ascii="Arial" w:hAnsi="Arial" w:cs="Arial"/>
          <w:sz w:val="28"/>
          <w:szCs w:val="28"/>
        </w:rPr>
      </w:pPr>
      <w:r>
        <w:rPr>
          <w:rFonts w:ascii="Arial" w:hAnsi="Arial" w:cs="Arial"/>
          <w:sz w:val="28"/>
          <w:szCs w:val="28"/>
        </w:rPr>
        <w:t>-</w:t>
      </w:r>
      <w:r w:rsidR="00B32E99" w:rsidRPr="008C173A">
        <w:rPr>
          <w:rFonts w:ascii="Arial" w:hAnsi="Arial" w:cs="Arial"/>
          <w:sz w:val="28"/>
          <w:szCs w:val="28"/>
        </w:rPr>
        <w:t>Bronchoscopy for lung NETs</w:t>
      </w:r>
    </w:p>
    <w:p w14:paraId="5BB57C16" w14:textId="77777777" w:rsidR="00522DFA" w:rsidRDefault="00522DFA" w:rsidP="00E612C9">
      <w:pPr>
        <w:ind w:left="360" w:right="-1620"/>
        <w:rPr>
          <w:rFonts w:ascii="Arial" w:hAnsi="Arial" w:cs="Arial"/>
          <w:sz w:val="28"/>
          <w:szCs w:val="28"/>
        </w:rPr>
      </w:pPr>
    </w:p>
    <w:p w14:paraId="5C664589" w14:textId="77777777" w:rsidR="00522DFA" w:rsidRDefault="00522DFA" w:rsidP="00E612C9">
      <w:pPr>
        <w:ind w:left="360" w:right="-1620"/>
        <w:rPr>
          <w:rFonts w:ascii="Arial" w:hAnsi="Arial" w:cs="Arial"/>
          <w:sz w:val="28"/>
          <w:szCs w:val="28"/>
        </w:rPr>
      </w:pPr>
      <w:r w:rsidRPr="00522DFA">
        <w:rPr>
          <w:rFonts w:ascii="Arial" w:hAnsi="Arial" w:cs="Arial"/>
          <w:sz w:val="28"/>
          <w:szCs w:val="28"/>
        </w:rPr>
        <w:t>If required your specialist nurse or doctor can provide you with more information about these.</w:t>
      </w:r>
    </w:p>
    <w:p w14:paraId="5A868809" w14:textId="77777777" w:rsidR="00B32E99" w:rsidRDefault="00B32E99" w:rsidP="00E612C9">
      <w:pPr>
        <w:ind w:left="360" w:right="-1620"/>
      </w:pPr>
      <w:r>
        <w:br w:type="page"/>
      </w:r>
    </w:p>
    <w:p w14:paraId="761DB75B" w14:textId="77777777" w:rsidR="00B32E99" w:rsidRPr="00DF6EB6" w:rsidRDefault="00DF6EB6" w:rsidP="00E612C9">
      <w:pPr>
        <w:ind w:left="360" w:right="-1620"/>
        <w:rPr>
          <w:rFonts w:ascii="Arial" w:hAnsi="Arial" w:cs="Arial"/>
          <w:b/>
          <w:sz w:val="36"/>
          <w:szCs w:val="36"/>
          <w:u w:val="single"/>
        </w:rPr>
      </w:pPr>
      <w:r>
        <w:rPr>
          <w:rFonts w:ascii="Arial" w:hAnsi="Arial" w:cs="Arial"/>
          <w:b/>
          <w:sz w:val="36"/>
          <w:szCs w:val="36"/>
          <w:u w:val="single"/>
        </w:rPr>
        <w:lastRenderedPageBreak/>
        <w:t>Treatments you may be offered</w:t>
      </w:r>
    </w:p>
    <w:p w14:paraId="6D100216" w14:textId="77777777" w:rsidR="00B32E99" w:rsidRPr="008D16D5" w:rsidRDefault="00B32E99" w:rsidP="00E612C9">
      <w:pPr>
        <w:ind w:left="360" w:right="-1620"/>
        <w:rPr>
          <w:rFonts w:ascii="Arial" w:hAnsi="Arial" w:cs="Arial"/>
          <w:b/>
          <w:sz w:val="28"/>
          <w:szCs w:val="28"/>
        </w:rPr>
      </w:pPr>
    </w:p>
    <w:p w14:paraId="1A2CF2B7" w14:textId="77777777" w:rsidR="00B32E99" w:rsidRPr="008D16D5" w:rsidRDefault="00B32E99" w:rsidP="00E612C9">
      <w:pPr>
        <w:ind w:left="360" w:right="-1620"/>
        <w:rPr>
          <w:rFonts w:ascii="Arial" w:hAnsi="Arial" w:cs="Arial"/>
          <w:b/>
          <w:sz w:val="28"/>
          <w:szCs w:val="28"/>
        </w:rPr>
      </w:pPr>
      <w:r w:rsidRPr="008D16D5">
        <w:rPr>
          <w:rFonts w:ascii="Arial" w:hAnsi="Arial" w:cs="Arial"/>
          <w:b/>
          <w:sz w:val="28"/>
          <w:szCs w:val="28"/>
        </w:rPr>
        <w:t xml:space="preserve">Patients should ideally be treated within a specialist multidisciplinary team (MDT). Each patient will have an </w:t>
      </w:r>
      <w:proofErr w:type="spellStart"/>
      <w:r w:rsidRPr="008D16D5">
        <w:rPr>
          <w:rFonts w:ascii="Arial" w:hAnsi="Arial" w:cs="Arial"/>
          <w:b/>
          <w:sz w:val="28"/>
          <w:szCs w:val="28"/>
        </w:rPr>
        <w:t>individualised</w:t>
      </w:r>
      <w:proofErr w:type="spellEnd"/>
      <w:r w:rsidRPr="008D16D5">
        <w:rPr>
          <w:rFonts w:ascii="Arial" w:hAnsi="Arial" w:cs="Arial"/>
          <w:b/>
          <w:sz w:val="28"/>
          <w:szCs w:val="28"/>
        </w:rPr>
        <w:t xml:space="preserve"> treatment plan: there are a number of options available, depending on the type and location of </w:t>
      </w:r>
      <w:r w:rsidR="00171404">
        <w:rPr>
          <w:rFonts w:ascii="Arial" w:hAnsi="Arial" w:cs="Arial"/>
          <w:b/>
          <w:sz w:val="28"/>
          <w:szCs w:val="28"/>
        </w:rPr>
        <w:t>your</w:t>
      </w:r>
      <w:r w:rsidRPr="008D16D5">
        <w:rPr>
          <w:rFonts w:ascii="Arial" w:hAnsi="Arial" w:cs="Arial"/>
          <w:b/>
          <w:sz w:val="28"/>
          <w:szCs w:val="28"/>
        </w:rPr>
        <w:t xml:space="preserve"> </w:t>
      </w:r>
      <w:r w:rsidR="00171404">
        <w:rPr>
          <w:rFonts w:ascii="Arial" w:hAnsi="Arial" w:cs="Arial"/>
          <w:b/>
          <w:sz w:val="28"/>
          <w:szCs w:val="28"/>
        </w:rPr>
        <w:t>NET</w:t>
      </w:r>
      <w:r w:rsidRPr="008D16D5">
        <w:rPr>
          <w:rFonts w:ascii="Arial" w:hAnsi="Arial" w:cs="Arial"/>
          <w:b/>
          <w:sz w:val="28"/>
          <w:szCs w:val="28"/>
        </w:rPr>
        <w:t xml:space="preserve">, and </w:t>
      </w:r>
      <w:r w:rsidR="00171404">
        <w:rPr>
          <w:rFonts w:ascii="Arial" w:hAnsi="Arial" w:cs="Arial"/>
          <w:b/>
          <w:sz w:val="28"/>
          <w:szCs w:val="28"/>
        </w:rPr>
        <w:t>your</w:t>
      </w:r>
      <w:r w:rsidR="00171404" w:rsidRPr="008D16D5">
        <w:rPr>
          <w:rFonts w:ascii="Arial" w:hAnsi="Arial" w:cs="Arial"/>
          <w:b/>
          <w:sz w:val="28"/>
          <w:szCs w:val="28"/>
        </w:rPr>
        <w:t xml:space="preserve"> </w:t>
      </w:r>
      <w:r w:rsidRPr="008D16D5">
        <w:rPr>
          <w:rFonts w:ascii="Arial" w:hAnsi="Arial" w:cs="Arial"/>
          <w:b/>
          <w:sz w:val="28"/>
          <w:szCs w:val="28"/>
        </w:rPr>
        <w:t xml:space="preserve">general </w:t>
      </w:r>
      <w:proofErr w:type="gramStart"/>
      <w:r w:rsidRPr="008D16D5">
        <w:rPr>
          <w:rFonts w:ascii="Arial" w:hAnsi="Arial" w:cs="Arial"/>
          <w:b/>
          <w:sz w:val="28"/>
          <w:szCs w:val="28"/>
        </w:rPr>
        <w:t>well-being</w:t>
      </w:r>
      <w:proofErr w:type="gramEnd"/>
      <w:r w:rsidRPr="008D16D5">
        <w:rPr>
          <w:rFonts w:ascii="Arial" w:hAnsi="Arial" w:cs="Arial"/>
          <w:b/>
          <w:sz w:val="28"/>
          <w:szCs w:val="28"/>
        </w:rPr>
        <w:t>.</w:t>
      </w:r>
    </w:p>
    <w:p w14:paraId="49681F89" w14:textId="77777777" w:rsidR="00B32E99" w:rsidRPr="008D16D5" w:rsidRDefault="00B32E99" w:rsidP="00E612C9">
      <w:pPr>
        <w:ind w:left="360" w:right="-1620"/>
        <w:rPr>
          <w:rFonts w:ascii="Arial" w:hAnsi="Arial" w:cs="Arial"/>
          <w:b/>
          <w:sz w:val="28"/>
          <w:szCs w:val="28"/>
        </w:rPr>
      </w:pPr>
    </w:p>
    <w:p w14:paraId="3A8EA86E" w14:textId="77777777" w:rsidR="003277DC" w:rsidRDefault="003277DC" w:rsidP="00E612C9">
      <w:pPr>
        <w:ind w:left="360" w:right="-1620"/>
        <w:rPr>
          <w:rFonts w:ascii="Arial" w:hAnsi="Arial" w:cs="Arial"/>
          <w:b/>
          <w:sz w:val="28"/>
          <w:szCs w:val="28"/>
        </w:rPr>
      </w:pPr>
    </w:p>
    <w:p w14:paraId="0DE05FC0" w14:textId="77777777" w:rsidR="008D16D5" w:rsidRPr="00DF6EB6" w:rsidRDefault="008D16D5" w:rsidP="00E612C9">
      <w:pPr>
        <w:ind w:left="360" w:right="-1620"/>
        <w:rPr>
          <w:rFonts w:ascii="Arial" w:hAnsi="Arial" w:cs="Arial"/>
          <w:b/>
          <w:color w:val="333399"/>
          <w:sz w:val="28"/>
          <w:szCs w:val="28"/>
          <w:u w:val="single"/>
        </w:rPr>
      </w:pPr>
      <w:r w:rsidRPr="00DF6EB6">
        <w:rPr>
          <w:rFonts w:ascii="Arial" w:hAnsi="Arial" w:cs="Arial"/>
          <w:b/>
          <w:color w:val="333399"/>
          <w:sz w:val="28"/>
          <w:szCs w:val="28"/>
          <w:u w:val="single"/>
        </w:rPr>
        <w:t xml:space="preserve">Surgery </w:t>
      </w:r>
    </w:p>
    <w:p w14:paraId="73C60FC7" w14:textId="1EE7CB50" w:rsidR="00B32E99" w:rsidRPr="008D16D5" w:rsidRDefault="009771C7" w:rsidP="00E612C9">
      <w:pPr>
        <w:ind w:left="360" w:right="-1620"/>
        <w:rPr>
          <w:rFonts w:ascii="Arial" w:hAnsi="Arial" w:cs="Arial"/>
          <w:sz w:val="28"/>
          <w:szCs w:val="28"/>
        </w:rPr>
      </w:pPr>
      <w:r>
        <w:rPr>
          <w:rFonts w:ascii="Arial" w:hAnsi="Arial" w:cs="Arial"/>
          <w:sz w:val="28"/>
          <w:szCs w:val="28"/>
        </w:rPr>
        <w:t>Surgery is usually the first choice of treatment when it is possible to remove the tumour completely. This is the case when the</w:t>
      </w:r>
      <w:r w:rsidR="00B32E99" w:rsidRPr="008D16D5">
        <w:rPr>
          <w:rFonts w:ascii="Arial" w:hAnsi="Arial" w:cs="Arial"/>
          <w:sz w:val="28"/>
          <w:szCs w:val="28"/>
        </w:rPr>
        <w:t xml:space="preserve"> tumour is contained in one area</w:t>
      </w:r>
      <w:r w:rsidR="00315672">
        <w:rPr>
          <w:rFonts w:ascii="Arial" w:hAnsi="Arial" w:cs="Arial"/>
          <w:sz w:val="28"/>
          <w:szCs w:val="28"/>
        </w:rPr>
        <w:t>,</w:t>
      </w:r>
      <w:r w:rsidR="00B32E99" w:rsidRPr="008D16D5">
        <w:rPr>
          <w:rFonts w:ascii="Arial" w:hAnsi="Arial" w:cs="Arial"/>
          <w:sz w:val="28"/>
          <w:szCs w:val="28"/>
        </w:rPr>
        <w:t xml:space="preserve"> (</w:t>
      </w:r>
      <w:r>
        <w:rPr>
          <w:rFonts w:ascii="Arial" w:hAnsi="Arial" w:cs="Arial"/>
          <w:sz w:val="28"/>
          <w:szCs w:val="28"/>
        </w:rPr>
        <w:t xml:space="preserve">called </w:t>
      </w:r>
      <w:proofErr w:type="spellStart"/>
      <w:r w:rsidR="00B32E99" w:rsidRPr="00DF6EB6">
        <w:rPr>
          <w:rFonts w:ascii="Arial" w:hAnsi="Arial" w:cs="Arial"/>
          <w:sz w:val="28"/>
          <w:szCs w:val="28"/>
          <w:u w:val="single"/>
        </w:rPr>
        <w:t>localised</w:t>
      </w:r>
      <w:proofErr w:type="spellEnd"/>
      <w:r w:rsidR="00B32E99" w:rsidRPr="008D16D5">
        <w:rPr>
          <w:rFonts w:ascii="Arial" w:hAnsi="Arial" w:cs="Arial"/>
          <w:sz w:val="28"/>
          <w:szCs w:val="28"/>
        </w:rPr>
        <w:t>)</w:t>
      </w:r>
      <w:r>
        <w:rPr>
          <w:rFonts w:ascii="Arial" w:hAnsi="Arial" w:cs="Arial"/>
          <w:sz w:val="28"/>
          <w:szCs w:val="28"/>
        </w:rPr>
        <w:t>. If the tumour has already spread to other parts of the body</w:t>
      </w:r>
      <w:r w:rsidR="00171404">
        <w:rPr>
          <w:rFonts w:ascii="Arial" w:hAnsi="Arial" w:cs="Arial"/>
          <w:sz w:val="28"/>
          <w:szCs w:val="28"/>
        </w:rPr>
        <w:t xml:space="preserve"> </w:t>
      </w:r>
      <w:r>
        <w:rPr>
          <w:rFonts w:ascii="Arial" w:hAnsi="Arial" w:cs="Arial"/>
          <w:sz w:val="28"/>
          <w:szCs w:val="28"/>
        </w:rPr>
        <w:t>(</w:t>
      </w:r>
      <w:r w:rsidR="00171404">
        <w:rPr>
          <w:rFonts w:ascii="Arial" w:hAnsi="Arial" w:cs="Arial"/>
          <w:sz w:val="28"/>
          <w:szCs w:val="28"/>
        </w:rPr>
        <w:t xml:space="preserve">called </w:t>
      </w:r>
      <w:r w:rsidRPr="009771C7">
        <w:rPr>
          <w:rFonts w:ascii="Arial" w:hAnsi="Arial" w:cs="Arial"/>
          <w:sz w:val="28"/>
          <w:szCs w:val="28"/>
          <w:u w:val="single"/>
        </w:rPr>
        <w:t>metastatic</w:t>
      </w:r>
      <w:r>
        <w:rPr>
          <w:rFonts w:ascii="Arial" w:hAnsi="Arial" w:cs="Arial"/>
          <w:sz w:val="28"/>
          <w:szCs w:val="28"/>
        </w:rPr>
        <w:t>), the pros and cons of surgery have to be considered carefully.</w:t>
      </w:r>
    </w:p>
    <w:p w14:paraId="10584CFE" w14:textId="77777777" w:rsidR="00B32E99" w:rsidRPr="008D16D5" w:rsidRDefault="00B32E99" w:rsidP="00E612C9">
      <w:pPr>
        <w:ind w:left="360" w:right="-1620"/>
        <w:rPr>
          <w:rFonts w:ascii="Arial" w:hAnsi="Arial" w:cs="Arial"/>
          <w:sz w:val="28"/>
          <w:szCs w:val="28"/>
        </w:rPr>
      </w:pPr>
    </w:p>
    <w:p w14:paraId="268E5DF4" w14:textId="77777777" w:rsidR="008D16D5" w:rsidRPr="00DF6EB6" w:rsidRDefault="00B32E99" w:rsidP="00E612C9">
      <w:pPr>
        <w:ind w:left="360" w:right="-1620"/>
        <w:rPr>
          <w:rFonts w:ascii="Arial" w:hAnsi="Arial" w:cs="Arial"/>
          <w:b/>
          <w:sz w:val="28"/>
          <w:szCs w:val="28"/>
        </w:rPr>
      </w:pPr>
      <w:r w:rsidRPr="00DF6EB6">
        <w:rPr>
          <w:rFonts w:ascii="Arial" w:hAnsi="Arial" w:cs="Arial"/>
          <w:b/>
          <w:sz w:val="28"/>
          <w:szCs w:val="28"/>
        </w:rPr>
        <w:t>Curative surgery</w:t>
      </w:r>
    </w:p>
    <w:p w14:paraId="3EB71D87" w14:textId="77777777" w:rsidR="00B32E99" w:rsidRPr="008D16D5" w:rsidRDefault="00B32E99" w:rsidP="00E612C9">
      <w:pPr>
        <w:ind w:left="360" w:right="-1620"/>
        <w:rPr>
          <w:rFonts w:ascii="Arial" w:hAnsi="Arial" w:cs="Arial"/>
          <w:sz w:val="28"/>
          <w:szCs w:val="28"/>
        </w:rPr>
      </w:pPr>
      <w:r w:rsidRPr="008D16D5">
        <w:rPr>
          <w:rFonts w:ascii="Arial" w:hAnsi="Arial" w:cs="Arial"/>
          <w:sz w:val="28"/>
          <w:szCs w:val="28"/>
        </w:rPr>
        <w:t xml:space="preserve">This is when the cancer has not spread outside the organ or area where it first started. If the tumour can be removed whole and intact with a surrounding margin of </w:t>
      </w:r>
      <w:r w:rsidR="00171404">
        <w:rPr>
          <w:rFonts w:ascii="Arial" w:hAnsi="Arial" w:cs="Arial"/>
          <w:sz w:val="28"/>
          <w:szCs w:val="28"/>
        </w:rPr>
        <w:t>normal healthy</w:t>
      </w:r>
      <w:r w:rsidRPr="008D16D5">
        <w:rPr>
          <w:rFonts w:ascii="Arial" w:hAnsi="Arial" w:cs="Arial"/>
          <w:sz w:val="28"/>
          <w:szCs w:val="28"/>
        </w:rPr>
        <w:t xml:space="preserve"> tissue</w:t>
      </w:r>
      <w:r w:rsidR="00171404">
        <w:rPr>
          <w:rFonts w:ascii="Arial" w:hAnsi="Arial" w:cs="Arial"/>
          <w:sz w:val="28"/>
          <w:szCs w:val="28"/>
        </w:rPr>
        <w:t>,</w:t>
      </w:r>
      <w:r w:rsidRPr="008D16D5">
        <w:rPr>
          <w:rFonts w:ascii="Arial" w:hAnsi="Arial" w:cs="Arial"/>
          <w:sz w:val="28"/>
          <w:szCs w:val="28"/>
        </w:rPr>
        <w:t xml:space="preserve"> then the surgery </w:t>
      </w:r>
      <w:r w:rsidR="00171404">
        <w:rPr>
          <w:rFonts w:ascii="Arial" w:hAnsi="Arial" w:cs="Arial"/>
          <w:sz w:val="28"/>
          <w:szCs w:val="28"/>
        </w:rPr>
        <w:t>might be</w:t>
      </w:r>
      <w:r w:rsidRPr="008D16D5">
        <w:rPr>
          <w:rFonts w:ascii="Arial" w:hAnsi="Arial" w:cs="Arial"/>
          <w:sz w:val="28"/>
          <w:szCs w:val="28"/>
        </w:rPr>
        <w:t xml:space="preserve"> curative and no other treatment may be necessary. A follow-up plan will need to be put into place after surgery.</w:t>
      </w:r>
    </w:p>
    <w:p w14:paraId="11F48D40" w14:textId="77777777" w:rsidR="00B32E99" w:rsidRPr="008D16D5" w:rsidRDefault="00B32E99" w:rsidP="00E612C9">
      <w:pPr>
        <w:ind w:left="360" w:right="-1620"/>
        <w:rPr>
          <w:rFonts w:ascii="Arial" w:hAnsi="Arial" w:cs="Arial"/>
          <w:sz w:val="28"/>
          <w:szCs w:val="28"/>
        </w:rPr>
      </w:pPr>
    </w:p>
    <w:p w14:paraId="6DDB957B" w14:textId="77777777" w:rsidR="008D16D5" w:rsidRPr="00DF6EB6" w:rsidRDefault="00B32E99" w:rsidP="00E612C9">
      <w:pPr>
        <w:ind w:left="360" w:right="-1620"/>
        <w:rPr>
          <w:rFonts w:ascii="Arial" w:hAnsi="Arial" w:cs="Arial"/>
          <w:b/>
          <w:sz w:val="28"/>
          <w:szCs w:val="28"/>
        </w:rPr>
      </w:pPr>
      <w:r w:rsidRPr="00DF6EB6">
        <w:rPr>
          <w:rFonts w:ascii="Arial" w:hAnsi="Arial" w:cs="Arial"/>
          <w:b/>
          <w:sz w:val="28"/>
          <w:szCs w:val="28"/>
        </w:rPr>
        <w:t xml:space="preserve">Palliative surgery </w:t>
      </w:r>
    </w:p>
    <w:p w14:paraId="1C028998" w14:textId="77777777" w:rsidR="00B32E99" w:rsidRPr="008D16D5" w:rsidRDefault="009771C7" w:rsidP="00E612C9">
      <w:pPr>
        <w:ind w:left="360" w:right="-1620"/>
        <w:rPr>
          <w:rFonts w:ascii="Arial" w:hAnsi="Arial" w:cs="Arial"/>
          <w:sz w:val="28"/>
          <w:szCs w:val="28"/>
        </w:rPr>
      </w:pPr>
      <w:r>
        <w:rPr>
          <w:rFonts w:ascii="Arial" w:hAnsi="Arial" w:cs="Arial"/>
          <w:sz w:val="28"/>
          <w:szCs w:val="28"/>
        </w:rPr>
        <w:t>If a NET has already spread, or become too</w:t>
      </w:r>
      <w:r w:rsidR="00B32E99" w:rsidRPr="008D16D5">
        <w:rPr>
          <w:rFonts w:ascii="Arial" w:hAnsi="Arial" w:cs="Arial"/>
          <w:sz w:val="28"/>
          <w:szCs w:val="28"/>
        </w:rPr>
        <w:t xml:space="preserve"> large to remove completely, then surgery may be considered</w:t>
      </w:r>
      <w:r>
        <w:rPr>
          <w:rFonts w:ascii="Arial" w:hAnsi="Arial" w:cs="Arial"/>
          <w:sz w:val="28"/>
          <w:szCs w:val="28"/>
        </w:rPr>
        <w:t xml:space="preserve"> in specific situations</w:t>
      </w:r>
      <w:r w:rsidR="00B32E99" w:rsidRPr="008D16D5">
        <w:rPr>
          <w:rFonts w:ascii="Arial" w:hAnsi="Arial" w:cs="Arial"/>
          <w:sz w:val="28"/>
          <w:szCs w:val="28"/>
        </w:rPr>
        <w:t xml:space="preserve">. </w:t>
      </w:r>
      <w:r>
        <w:rPr>
          <w:rFonts w:ascii="Arial" w:hAnsi="Arial" w:cs="Arial"/>
          <w:sz w:val="28"/>
          <w:szCs w:val="28"/>
        </w:rPr>
        <w:t>Surgery may be performed if the NET is c</w:t>
      </w:r>
      <w:r w:rsidR="00B32E99" w:rsidRPr="008D16D5">
        <w:rPr>
          <w:rFonts w:ascii="Arial" w:hAnsi="Arial" w:cs="Arial"/>
          <w:sz w:val="28"/>
          <w:szCs w:val="28"/>
        </w:rPr>
        <w:t>ausing symptoms by pressing on other organs</w:t>
      </w:r>
      <w:r>
        <w:rPr>
          <w:rFonts w:ascii="Arial" w:hAnsi="Arial" w:cs="Arial"/>
          <w:sz w:val="28"/>
          <w:szCs w:val="28"/>
        </w:rPr>
        <w:t>,</w:t>
      </w:r>
      <w:r w:rsidR="00B32E99" w:rsidRPr="008D16D5">
        <w:rPr>
          <w:rFonts w:ascii="Arial" w:hAnsi="Arial" w:cs="Arial"/>
          <w:sz w:val="28"/>
          <w:szCs w:val="28"/>
        </w:rPr>
        <w:t xml:space="preserve"> or by releasing hormones</w:t>
      </w:r>
      <w:r>
        <w:rPr>
          <w:rFonts w:ascii="Arial" w:hAnsi="Arial" w:cs="Arial"/>
          <w:sz w:val="28"/>
          <w:szCs w:val="28"/>
        </w:rPr>
        <w:t>.</w:t>
      </w:r>
      <w:r w:rsidR="00B32E99" w:rsidRPr="008D16D5">
        <w:rPr>
          <w:rFonts w:ascii="Arial" w:hAnsi="Arial" w:cs="Arial"/>
          <w:sz w:val="28"/>
          <w:szCs w:val="28"/>
        </w:rPr>
        <w:t xml:space="preserve"> </w:t>
      </w:r>
      <w:r>
        <w:rPr>
          <w:rFonts w:ascii="Arial" w:hAnsi="Arial" w:cs="Arial"/>
          <w:sz w:val="28"/>
          <w:szCs w:val="28"/>
        </w:rPr>
        <w:t>In this instance surgery aims to reduce the symptoms by removing a large chunk of the tumour (called ‘</w:t>
      </w:r>
      <w:proofErr w:type="spellStart"/>
      <w:r>
        <w:rPr>
          <w:rFonts w:ascii="Arial" w:hAnsi="Arial" w:cs="Arial"/>
          <w:sz w:val="28"/>
          <w:szCs w:val="28"/>
        </w:rPr>
        <w:t>debulking</w:t>
      </w:r>
      <w:proofErr w:type="spellEnd"/>
      <w:r>
        <w:rPr>
          <w:rFonts w:ascii="Arial" w:hAnsi="Arial" w:cs="Arial"/>
          <w:sz w:val="28"/>
          <w:szCs w:val="28"/>
        </w:rPr>
        <w:t xml:space="preserve">’), </w:t>
      </w:r>
      <w:r w:rsidR="00B32E99" w:rsidRPr="008D16D5">
        <w:rPr>
          <w:rFonts w:ascii="Arial" w:hAnsi="Arial" w:cs="Arial"/>
          <w:sz w:val="28"/>
          <w:szCs w:val="28"/>
        </w:rPr>
        <w:t>or bypassing the part of the disease that is causing the problems.</w:t>
      </w:r>
    </w:p>
    <w:p w14:paraId="28655414" w14:textId="77777777" w:rsidR="00B32E99" w:rsidRPr="008D16D5" w:rsidRDefault="00B32E99" w:rsidP="00E612C9">
      <w:pPr>
        <w:ind w:left="360" w:right="-1620"/>
        <w:rPr>
          <w:rFonts w:ascii="Arial" w:hAnsi="Arial" w:cs="Arial"/>
          <w:sz w:val="28"/>
          <w:szCs w:val="28"/>
        </w:rPr>
      </w:pPr>
    </w:p>
    <w:p w14:paraId="52573E29" w14:textId="77777777" w:rsidR="008D16D5" w:rsidRPr="00DF6EB6" w:rsidRDefault="00B32E99" w:rsidP="00E612C9">
      <w:pPr>
        <w:ind w:left="360" w:right="-1620"/>
        <w:rPr>
          <w:rFonts w:ascii="Arial" w:hAnsi="Arial" w:cs="Arial"/>
          <w:b/>
          <w:sz w:val="28"/>
          <w:szCs w:val="28"/>
        </w:rPr>
      </w:pPr>
      <w:r w:rsidRPr="00DF6EB6">
        <w:rPr>
          <w:rFonts w:ascii="Arial" w:hAnsi="Arial" w:cs="Arial"/>
          <w:b/>
          <w:sz w:val="28"/>
          <w:szCs w:val="28"/>
        </w:rPr>
        <w:t xml:space="preserve">Pre-emptive surgery </w:t>
      </w:r>
    </w:p>
    <w:p w14:paraId="77F87BE4" w14:textId="77777777" w:rsidR="00B32E99" w:rsidRPr="008D16D5" w:rsidRDefault="00B32E99" w:rsidP="00E612C9">
      <w:pPr>
        <w:ind w:left="360" w:right="-1620"/>
        <w:rPr>
          <w:rFonts w:ascii="Arial" w:hAnsi="Arial" w:cs="Arial"/>
          <w:sz w:val="28"/>
          <w:szCs w:val="28"/>
        </w:rPr>
      </w:pPr>
      <w:r w:rsidRPr="008D16D5">
        <w:rPr>
          <w:rFonts w:ascii="Arial" w:hAnsi="Arial" w:cs="Arial"/>
          <w:sz w:val="28"/>
          <w:szCs w:val="28"/>
        </w:rPr>
        <w:t xml:space="preserve">This </w:t>
      </w:r>
      <w:r w:rsidR="009771C7">
        <w:rPr>
          <w:rFonts w:ascii="Arial" w:hAnsi="Arial" w:cs="Arial"/>
          <w:sz w:val="28"/>
          <w:szCs w:val="28"/>
        </w:rPr>
        <w:t>occurs</w:t>
      </w:r>
      <w:r w:rsidRPr="008D16D5">
        <w:rPr>
          <w:rFonts w:ascii="Arial" w:hAnsi="Arial" w:cs="Arial"/>
          <w:sz w:val="28"/>
          <w:szCs w:val="28"/>
        </w:rPr>
        <w:t xml:space="preserve"> when we can see that an area of tumour is critically placed close to an important structure </w:t>
      </w:r>
      <w:r w:rsidR="009771C7">
        <w:rPr>
          <w:rFonts w:ascii="Arial" w:hAnsi="Arial" w:cs="Arial"/>
          <w:sz w:val="28"/>
          <w:szCs w:val="28"/>
        </w:rPr>
        <w:t>that might become blocked as the tumour grows</w:t>
      </w:r>
      <w:r w:rsidR="0097678D">
        <w:rPr>
          <w:rFonts w:ascii="Arial" w:hAnsi="Arial" w:cs="Arial"/>
          <w:sz w:val="28"/>
          <w:szCs w:val="28"/>
        </w:rPr>
        <w:t xml:space="preserve">, </w:t>
      </w:r>
      <w:r w:rsidRPr="008D16D5">
        <w:rPr>
          <w:rFonts w:ascii="Arial" w:hAnsi="Arial" w:cs="Arial"/>
          <w:sz w:val="28"/>
          <w:szCs w:val="28"/>
        </w:rPr>
        <w:t xml:space="preserve">such as a blood vessel or the </w:t>
      </w:r>
      <w:r w:rsidR="0097678D">
        <w:rPr>
          <w:rFonts w:ascii="Arial" w:hAnsi="Arial" w:cs="Arial"/>
          <w:sz w:val="28"/>
          <w:szCs w:val="28"/>
        </w:rPr>
        <w:t xml:space="preserve">main </w:t>
      </w:r>
      <w:r w:rsidRPr="008D16D5">
        <w:rPr>
          <w:rFonts w:ascii="Arial" w:hAnsi="Arial" w:cs="Arial"/>
          <w:sz w:val="28"/>
          <w:szCs w:val="28"/>
        </w:rPr>
        <w:t>bile duct</w:t>
      </w:r>
      <w:r w:rsidR="0097678D">
        <w:rPr>
          <w:rFonts w:ascii="Arial" w:hAnsi="Arial" w:cs="Arial"/>
          <w:sz w:val="28"/>
          <w:szCs w:val="28"/>
        </w:rPr>
        <w:t>,</w:t>
      </w:r>
      <w:r w:rsidRPr="008D16D5">
        <w:rPr>
          <w:rFonts w:ascii="Arial" w:hAnsi="Arial" w:cs="Arial"/>
          <w:sz w:val="28"/>
          <w:szCs w:val="28"/>
        </w:rPr>
        <w:t xml:space="preserve"> or</w:t>
      </w:r>
      <w:r w:rsidR="0097678D">
        <w:rPr>
          <w:rFonts w:ascii="Arial" w:hAnsi="Arial" w:cs="Arial"/>
          <w:sz w:val="28"/>
          <w:szCs w:val="28"/>
        </w:rPr>
        <w:t xml:space="preserve"> the</w:t>
      </w:r>
      <w:r w:rsidRPr="008D16D5">
        <w:rPr>
          <w:rFonts w:ascii="Arial" w:hAnsi="Arial" w:cs="Arial"/>
          <w:sz w:val="28"/>
          <w:szCs w:val="28"/>
        </w:rPr>
        <w:t xml:space="preserve"> bowel. Even </w:t>
      </w:r>
      <w:r w:rsidR="0097678D">
        <w:rPr>
          <w:rFonts w:ascii="Arial" w:hAnsi="Arial" w:cs="Arial"/>
          <w:sz w:val="28"/>
          <w:szCs w:val="28"/>
        </w:rPr>
        <w:t xml:space="preserve">though this will not </w:t>
      </w:r>
      <w:r w:rsidRPr="008D16D5">
        <w:rPr>
          <w:rFonts w:ascii="Arial" w:hAnsi="Arial" w:cs="Arial"/>
          <w:sz w:val="28"/>
          <w:szCs w:val="28"/>
        </w:rPr>
        <w:t>cure the disease</w:t>
      </w:r>
      <w:r w:rsidR="0097678D">
        <w:rPr>
          <w:rFonts w:ascii="Arial" w:hAnsi="Arial" w:cs="Arial"/>
          <w:sz w:val="28"/>
          <w:szCs w:val="28"/>
        </w:rPr>
        <w:t xml:space="preserve">, we </w:t>
      </w:r>
      <w:r w:rsidRPr="008D16D5">
        <w:rPr>
          <w:rFonts w:ascii="Arial" w:hAnsi="Arial" w:cs="Arial"/>
          <w:sz w:val="28"/>
          <w:szCs w:val="28"/>
        </w:rPr>
        <w:t xml:space="preserve">can prevent </w:t>
      </w:r>
      <w:r w:rsidR="0097678D">
        <w:rPr>
          <w:rFonts w:ascii="Arial" w:hAnsi="Arial" w:cs="Arial"/>
          <w:sz w:val="28"/>
          <w:szCs w:val="28"/>
        </w:rPr>
        <w:t>immediate</w:t>
      </w:r>
      <w:r w:rsidRPr="008D16D5">
        <w:rPr>
          <w:rFonts w:ascii="Arial" w:hAnsi="Arial" w:cs="Arial"/>
          <w:sz w:val="28"/>
          <w:szCs w:val="28"/>
        </w:rPr>
        <w:t xml:space="preserve"> problems by removing </w:t>
      </w:r>
      <w:r w:rsidR="0097678D">
        <w:rPr>
          <w:rFonts w:ascii="Arial" w:hAnsi="Arial" w:cs="Arial"/>
          <w:sz w:val="28"/>
          <w:szCs w:val="28"/>
        </w:rPr>
        <w:t>tumours</w:t>
      </w:r>
      <w:r w:rsidRPr="008D16D5">
        <w:rPr>
          <w:rFonts w:ascii="Arial" w:hAnsi="Arial" w:cs="Arial"/>
          <w:sz w:val="28"/>
          <w:szCs w:val="28"/>
        </w:rPr>
        <w:t xml:space="preserve"> from key areas, before the vital structure has been damaged or blocked.</w:t>
      </w:r>
    </w:p>
    <w:p w14:paraId="12B5C13B" w14:textId="77777777" w:rsidR="00B32E99" w:rsidRPr="008D16D5" w:rsidRDefault="00B32E99" w:rsidP="00E612C9">
      <w:pPr>
        <w:ind w:left="360" w:right="-1620"/>
        <w:rPr>
          <w:rFonts w:ascii="Arial" w:hAnsi="Arial" w:cs="Arial"/>
          <w:sz w:val="28"/>
          <w:szCs w:val="28"/>
        </w:rPr>
      </w:pPr>
    </w:p>
    <w:p w14:paraId="61C2C162" w14:textId="77777777" w:rsidR="003277DC" w:rsidRPr="008D16D5" w:rsidRDefault="003277DC" w:rsidP="00E612C9">
      <w:pPr>
        <w:ind w:left="360" w:right="-1620"/>
        <w:rPr>
          <w:rFonts w:ascii="Arial" w:hAnsi="Arial" w:cs="Arial"/>
          <w:sz w:val="28"/>
          <w:szCs w:val="28"/>
        </w:rPr>
      </w:pPr>
    </w:p>
    <w:p w14:paraId="0781BB59" w14:textId="77777777" w:rsidR="003277DC" w:rsidRPr="00DF6EB6" w:rsidRDefault="003277DC" w:rsidP="00E612C9">
      <w:pPr>
        <w:ind w:left="360" w:right="-1620"/>
        <w:rPr>
          <w:rFonts w:ascii="Arial" w:hAnsi="Arial" w:cs="Arial"/>
          <w:b/>
          <w:sz w:val="28"/>
          <w:szCs w:val="28"/>
        </w:rPr>
      </w:pPr>
      <w:r w:rsidRPr="00DF6EB6">
        <w:rPr>
          <w:rFonts w:ascii="Arial" w:hAnsi="Arial" w:cs="Arial"/>
          <w:b/>
          <w:sz w:val="28"/>
          <w:szCs w:val="28"/>
        </w:rPr>
        <w:t>Cardiac surgery</w:t>
      </w:r>
    </w:p>
    <w:p w14:paraId="16FD0AA5" w14:textId="77777777" w:rsidR="003277DC" w:rsidRPr="008D16D5" w:rsidRDefault="003277DC" w:rsidP="00E612C9">
      <w:pPr>
        <w:ind w:left="360" w:right="-1620"/>
        <w:rPr>
          <w:rFonts w:ascii="Arial" w:hAnsi="Arial" w:cs="Arial"/>
          <w:sz w:val="28"/>
          <w:szCs w:val="28"/>
        </w:rPr>
      </w:pPr>
      <w:r w:rsidRPr="008D16D5">
        <w:rPr>
          <w:rFonts w:ascii="Arial" w:hAnsi="Arial" w:cs="Arial"/>
          <w:sz w:val="28"/>
          <w:szCs w:val="28"/>
        </w:rPr>
        <w:t xml:space="preserve">This involves valve replacement and may be required for patients with </w:t>
      </w:r>
    </w:p>
    <w:p w14:paraId="048E1018" w14:textId="77777777" w:rsidR="003277DC" w:rsidRPr="008D16D5" w:rsidRDefault="003277DC" w:rsidP="00E612C9">
      <w:pPr>
        <w:ind w:left="360" w:right="-1620"/>
        <w:rPr>
          <w:rFonts w:ascii="Arial" w:hAnsi="Arial" w:cs="Arial"/>
          <w:sz w:val="28"/>
          <w:szCs w:val="28"/>
        </w:rPr>
      </w:pPr>
      <w:proofErr w:type="gramStart"/>
      <w:r w:rsidRPr="008D16D5">
        <w:rPr>
          <w:rFonts w:ascii="Arial" w:hAnsi="Arial" w:cs="Arial"/>
          <w:sz w:val="28"/>
          <w:szCs w:val="28"/>
        </w:rPr>
        <w:t>carcinoid</w:t>
      </w:r>
      <w:proofErr w:type="gramEnd"/>
      <w:r w:rsidRPr="008D16D5">
        <w:rPr>
          <w:rFonts w:ascii="Arial" w:hAnsi="Arial" w:cs="Arial"/>
          <w:sz w:val="28"/>
          <w:szCs w:val="28"/>
        </w:rPr>
        <w:t xml:space="preserve"> heart disease.</w:t>
      </w:r>
    </w:p>
    <w:p w14:paraId="590C2C61" w14:textId="77777777" w:rsidR="003277DC" w:rsidRDefault="003277DC" w:rsidP="00E612C9">
      <w:pPr>
        <w:ind w:left="360" w:right="-1620"/>
        <w:rPr>
          <w:rFonts w:ascii="Arial" w:hAnsi="Arial" w:cs="Arial"/>
          <w:sz w:val="28"/>
          <w:szCs w:val="28"/>
        </w:rPr>
      </w:pPr>
    </w:p>
    <w:p w14:paraId="430F5FE7" w14:textId="77777777" w:rsidR="003277DC" w:rsidRPr="0097678D" w:rsidRDefault="003277DC" w:rsidP="00E612C9">
      <w:pPr>
        <w:ind w:left="360" w:right="-1620"/>
        <w:rPr>
          <w:rFonts w:ascii="Arial" w:hAnsi="Arial" w:cs="Arial"/>
          <w:b/>
          <w:sz w:val="28"/>
          <w:szCs w:val="28"/>
        </w:rPr>
      </w:pPr>
      <w:r w:rsidRPr="0097678D">
        <w:rPr>
          <w:rFonts w:ascii="Arial" w:hAnsi="Arial" w:cs="Arial"/>
          <w:b/>
          <w:sz w:val="28"/>
          <w:szCs w:val="28"/>
        </w:rPr>
        <w:t>Most planned surgery for NET</w:t>
      </w:r>
      <w:r w:rsidR="00171404">
        <w:rPr>
          <w:rFonts w:ascii="Arial" w:hAnsi="Arial" w:cs="Arial"/>
          <w:b/>
          <w:sz w:val="28"/>
          <w:szCs w:val="28"/>
        </w:rPr>
        <w:t>s</w:t>
      </w:r>
      <w:r w:rsidRPr="0097678D">
        <w:rPr>
          <w:rFonts w:ascii="Arial" w:hAnsi="Arial" w:cs="Arial"/>
          <w:b/>
          <w:sz w:val="28"/>
          <w:szCs w:val="28"/>
        </w:rPr>
        <w:t xml:space="preserve"> should be done </w:t>
      </w:r>
      <w:r w:rsidR="0097678D">
        <w:rPr>
          <w:rFonts w:ascii="Arial" w:hAnsi="Arial" w:cs="Arial"/>
          <w:b/>
          <w:sz w:val="28"/>
          <w:szCs w:val="28"/>
        </w:rPr>
        <w:t xml:space="preserve">after the surgeon has been able to talk to a team including oncologists, </w:t>
      </w:r>
      <w:r w:rsidRPr="0097678D">
        <w:rPr>
          <w:rFonts w:ascii="Arial" w:hAnsi="Arial" w:cs="Arial"/>
          <w:b/>
          <w:sz w:val="28"/>
          <w:szCs w:val="28"/>
        </w:rPr>
        <w:t xml:space="preserve">gastroenterologists, nurses, radiologists and doctors all of whom have particular expertise in managing NET cancers. These are rare and complex tumours so it is best to have a dedicated team of experts jointly involved in </w:t>
      </w:r>
      <w:r w:rsidR="0097678D">
        <w:rPr>
          <w:rFonts w:ascii="Arial" w:hAnsi="Arial" w:cs="Arial"/>
          <w:b/>
          <w:sz w:val="28"/>
          <w:szCs w:val="28"/>
        </w:rPr>
        <w:t xml:space="preserve">helping to </w:t>
      </w:r>
      <w:r w:rsidRPr="0097678D">
        <w:rPr>
          <w:rFonts w:ascii="Arial" w:hAnsi="Arial" w:cs="Arial"/>
          <w:b/>
          <w:sz w:val="28"/>
          <w:szCs w:val="28"/>
        </w:rPr>
        <w:t>decid</w:t>
      </w:r>
      <w:r w:rsidR="0097678D">
        <w:rPr>
          <w:rFonts w:ascii="Arial" w:hAnsi="Arial" w:cs="Arial"/>
          <w:b/>
          <w:sz w:val="28"/>
          <w:szCs w:val="28"/>
        </w:rPr>
        <w:t>e</w:t>
      </w:r>
      <w:r w:rsidRPr="0097678D">
        <w:rPr>
          <w:rFonts w:ascii="Arial" w:hAnsi="Arial" w:cs="Arial"/>
          <w:b/>
          <w:sz w:val="28"/>
          <w:szCs w:val="28"/>
        </w:rPr>
        <w:t xml:space="preserve"> which treatment is best</w:t>
      </w:r>
      <w:r w:rsidR="0097678D">
        <w:rPr>
          <w:rFonts w:ascii="Arial" w:hAnsi="Arial" w:cs="Arial"/>
          <w:b/>
          <w:sz w:val="28"/>
          <w:szCs w:val="28"/>
        </w:rPr>
        <w:t xml:space="preserve"> for each patient</w:t>
      </w:r>
      <w:r w:rsidRPr="0097678D">
        <w:rPr>
          <w:rFonts w:ascii="Arial" w:hAnsi="Arial" w:cs="Arial"/>
          <w:b/>
          <w:sz w:val="28"/>
          <w:szCs w:val="28"/>
        </w:rPr>
        <w:t xml:space="preserve">. </w:t>
      </w:r>
    </w:p>
    <w:p w14:paraId="3FDEF284" w14:textId="77777777" w:rsidR="003277DC" w:rsidRDefault="003277DC" w:rsidP="00E612C9">
      <w:pPr>
        <w:ind w:left="360" w:right="-1620"/>
        <w:rPr>
          <w:rFonts w:ascii="Arial" w:hAnsi="Arial" w:cs="Arial"/>
          <w:sz w:val="28"/>
          <w:szCs w:val="28"/>
        </w:rPr>
      </w:pPr>
    </w:p>
    <w:p w14:paraId="670A845F" w14:textId="77777777" w:rsidR="003277DC" w:rsidRDefault="003277DC" w:rsidP="00E612C9">
      <w:pPr>
        <w:ind w:left="360" w:right="-1620"/>
        <w:rPr>
          <w:rFonts w:ascii="Arial" w:hAnsi="Arial" w:cs="Arial"/>
          <w:sz w:val="28"/>
          <w:szCs w:val="28"/>
        </w:rPr>
      </w:pPr>
    </w:p>
    <w:p w14:paraId="19852939" w14:textId="77777777" w:rsidR="003277DC" w:rsidRDefault="000711FE" w:rsidP="00E612C9">
      <w:pPr>
        <w:ind w:left="360" w:right="-1620"/>
        <w:rPr>
          <w:rFonts w:ascii="Arial" w:hAnsi="Arial" w:cs="Arial"/>
          <w:sz w:val="28"/>
          <w:szCs w:val="28"/>
        </w:rPr>
      </w:pPr>
      <w:r>
        <w:rPr>
          <w:rFonts w:ascii="Arial" w:hAnsi="Arial" w:cs="Arial"/>
          <w:sz w:val="28"/>
          <w:szCs w:val="28"/>
        </w:rPr>
        <w:br w:type="page"/>
      </w:r>
    </w:p>
    <w:p w14:paraId="248B3B16" w14:textId="77777777" w:rsidR="005E4B33" w:rsidRPr="00DF6EB6" w:rsidRDefault="003277DC" w:rsidP="00E612C9">
      <w:pPr>
        <w:ind w:left="360" w:right="-1620"/>
        <w:rPr>
          <w:rFonts w:ascii="Arial" w:hAnsi="Arial" w:cs="Arial"/>
          <w:b/>
          <w:sz w:val="28"/>
          <w:szCs w:val="28"/>
          <w:u w:val="single"/>
        </w:rPr>
      </w:pPr>
      <w:r w:rsidRPr="00DF6EB6">
        <w:rPr>
          <w:rFonts w:ascii="Arial" w:hAnsi="Arial" w:cs="Arial"/>
          <w:b/>
          <w:sz w:val="28"/>
          <w:szCs w:val="28"/>
          <w:u w:val="single"/>
        </w:rPr>
        <w:lastRenderedPageBreak/>
        <w:t xml:space="preserve">TREATMENTS </w:t>
      </w:r>
      <w:r w:rsidR="00A51105" w:rsidRPr="00DF6EB6">
        <w:rPr>
          <w:rFonts w:ascii="Arial" w:hAnsi="Arial" w:cs="Arial"/>
          <w:b/>
          <w:sz w:val="28"/>
          <w:szCs w:val="28"/>
          <w:u w:val="single"/>
        </w:rPr>
        <w:t>THAT TARGET NETs THROUGHOUT THE BODY</w:t>
      </w:r>
    </w:p>
    <w:p w14:paraId="0C668A7F" w14:textId="77777777" w:rsidR="005E4B33" w:rsidRDefault="005E4B33" w:rsidP="00E612C9">
      <w:pPr>
        <w:ind w:left="360" w:right="-1620"/>
        <w:rPr>
          <w:rFonts w:ascii="Arial" w:hAnsi="Arial" w:cs="Arial"/>
          <w:b/>
          <w:sz w:val="28"/>
          <w:szCs w:val="28"/>
        </w:rPr>
      </w:pPr>
    </w:p>
    <w:p w14:paraId="54DBD2E6" w14:textId="77777777" w:rsidR="003277DC" w:rsidRPr="003277DC" w:rsidRDefault="003277DC" w:rsidP="00E612C9">
      <w:pPr>
        <w:ind w:left="360" w:right="-1620"/>
        <w:rPr>
          <w:rFonts w:ascii="Arial" w:hAnsi="Arial" w:cs="Arial"/>
          <w:b/>
          <w:sz w:val="28"/>
          <w:szCs w:val="28"/>
        </w:rPr>
      </w:pPr>
      <w:proofErr w:type="spellStart"/>
      <w:r w:rsidRPr="003277DC">
        <w:rPr>
          <w:rFonts w:ascii="Arial" w:hAnsi="Arial" w:cs="Arial"/>
          <w:b/>
          <w:sz w:val="28"/>
          <w:szCs w:val="28"/>
        </w:rPr>
        <w:t>Somatostatin</w:t>
      </w:r>
      <w:proofErr w:type="spellEnd"/>
      <w:r w:rsidRPr="003277DC">
        <w:rPr>
          <w:rFonts w:ascii="Arial" w:hAnsi="Arial" w:cs="Arial"/>
          <w:b/>
          <w:sz w:val="28"/>
          <w:szCs w:val="28"/>
        </w:rPr>
        <w:t xml:space="preserve"> Analogues</w:t>
      </w:r>
    </w:p>
    <w:p w14:paraId="10369434" w14:textId="77777777" w:rsidR="003277DC" w:rsidRPr="008D16D5" w:rsidRDefault="003277DC" w:rsidP="00E612C9">
      <w:pPr>
        <w:ind w:left="360" w:right="-1620"/>
        <w:rPr>
          <w:rFonts w:ascii="Arial" w:hAnsi="Arial" w:cs="Arial"/>
          <w:sz w:val="28"/>
          <w:szCs w:val="28"/>
        </w:rPr>
      </w:pPr>
      <w:proofErr w:type="spellStart"/>
      <w:r w:rsidRPr="008D16D5">
        <w:rPr>
          <w:rFonts w:ascii="Arial" w:hAnsi="Arial" w:cs="Arial"/>
          <w:sz w:val="28"/>
          <w:szCs w:val="28"/>
        </w:rPr>
        <w:t>Somatostatin</w:t>
      </w:r>
      <w:proofErr w:type="spellEnd"/>
      <w:r w:rsidRPr="008D16D5">
        <w:rPr>
          <w:rFonts w:ascii="Arial" w:hAnsi="Arial" w:cs="Arial"/>
          <w:sz w:val="28"/>
          <w:szCs w:val="28"/>
        </w:rPr>
        <w:t xml:space="preserve"> analogues are synthetic versions of </w:t>
      </w:r>
      <w:proofErr w:type="spellStart"/>
      <w:r w:rsidRPr="008D16D5">
        <w:rPr>
          <w:rFonts w:ascii="Arial" w:hAnsi="Arial" w:cs="Arial"/>
          <w:sz w:val="28"/>
          <w:szCs w:val="28"/>
        </w:rPr>
        <w:t>somatostatin</w:t>
      </w:r>
      <w:proofErr w:type="spellEnd"/>
      <w:r w:rsidRPr="008D16D5">
        <w:rPr>
          <w:rFonts w:ascii="Arial" w:hAnsi="Arial" w:cs="Arial"/>
          <w:sz w:val="28"/>
          <w:szCs w:val="28"/>
        </w:rPr>
        <w:t xml:space="preserve">, a naturally occurring hormone produced in the brain and digestive tract that </w:t>
      </w:r>
      <w:r w:rsidR="00230E80">
        <w:rPr>
          <w:rFonts w:ascii="Arial" w:hAnsi="Arial" w:cs="Arial"/>
          <w:sz w:val="28"/>
          <w:szCs w:val="28"/>
        </w:rPr>
        <w:t>acts like an ‘off’ switch for some of the normal processes in the gut.</w:t>
      </w:r>
    </w:p>
    <w:p w14:paraId="18E04FC8" w14:textId="77777777" w:rsidR="003277DC" w:rsidRPr="008D16D5" w:rsidRDefault="003277DC" w:rsidP="00E612C9">
      <w:pPr>
        <w:ind w:left="360" w:right="-1620"/>
        <w:rPr>
          <w:rFonts w:ascii="Arial" w:hAnsi="Arial" w:cs="Arial"/>
          <w:sz w:val="28"/>
          <w:szCs w:val="28"/>
        </w:rPr>
      </w:pPr>
    </w:p>
    <w:p w14:paraId="70616AAB" w14:textId="77777777" w:rsidR="003277DC" w:rsidRPr="008D16D5" w:rsidRDefault="003277DC" w:rsidP="00E612C9">
      <w:pPr>
        <w:ind w:left="360" w:right="-1620"/>
        <w:rPr>
          <w:rFonts w:ascii="Arial" w:hAnsi="Arial" w:cs="Arial"/>
          <w:sz w:val="28"/>
          <w:szCs w:val="28"/>
        </w:rPr>
      </w:pPr>
      <w:r w:rsidRPr="008D16D5">
        <w:rPr>
          <w:rFonts w:ascii="Arial" w:hAnsi="Arial" w:cs="Arial"/>
          <w:sz w:val="28"/>
          <w:szCs w:val="28"/>
        </w:rPr>
        <w:t xml:space="preserve">Injections of these analogues can stop the overproduction of hormones that cause symptoms such as flushing and </w:t>
      </w:r>
      <w:proofErr w:type="spellStart"/>
      <w:r w:rsidRPr="008D16D5">
        <w:rPr>
          <w:rFonts w:ascii="Arial" w:hAnsi="Arial" w:cs="Arial"/>
          <w:sz w:val="28"/>
          <w:szCs w:val="28"/>
        </w:rPr>
        <w:t>diarrhoea</w:t>
      </w:r>
      <w:proofErr w:type="spellEnd"/>
      <w:r w:rsidRPr="008D16D5">
        <w:rPr>
          <w:rFonts w:ascii="Arial" w:hAnsi="Arial" w:cs="Arial"/>
          <w:sz w:val="28"/>
          <w:szCs w:val="28"/>
        </w:rPr>
        <w:t>.</w:t>
      </w:r>
    </w:p>
    <w:p w14:paraId="6446191B" w14:textId="77777777" w:rsidR="003277DC" w:rsidRPr="008D16D5" w:rsidRDefault="003277DC" w:rsidP="00E612C9">
      <w:pPr>
        <w:ind w:left="360" w:right="-1620"/>
        <w:rPr>
          <w:rFonts w:ascii="Arial" w:hAnsi="Arial" w:cs="Arial"/>
          <w:sz w:val="28"/>
          <w:szCs w:val="28"/>
        </w:rPr>
      </w:pPr>
    </w:p>
    <w:p w14:paraId="703E0BBB" w14:textId="77777777" w:rsidR="003277DC" w:rsidRPr="008D16D5" w:rsidRDefault="00230E80" w:rsidP="00E612C9">
      <w:pPr>
        <w:ind w:left="360" w:right="-1620"/>
        <w:rPr>
          <w:rFonts w:ascii="Arial" w:hAnsi="Arial" w:cs="Arial"/>
          <w:sz w:val="28"/>
          <w:szCs w:val="28"/>
        </w:rPr>
      </w:pPr>
      <w:r>
        <w:rPr>
          <w:rFonts w:ascii="Arial" w:hAnsi="Arial" w:cs="Arial"/>
          <w:sz w:val="28"/>
          <w:szCs w:val="28"/>
        </w:rPr>
        <w:t>I</w:t>
      </w:r>
      <w:r w:rsidR="003277DC" w:rsidRPr="008D16D5">
        <w:rPr>
          <w:rFonts w:ascii="Arial" w:hAnsi="Arial" w:cs="Arial"/>
          <w:sz w:val="28"/>
          <w:szCs w:val="28"/>
        </w:rPr>
        <w:t>njections are also used to help s</w:t>
      </w:r>
      <w:r>
        <w:rPr>
          <w:rFonts w:ascii="Arial" w:hAnsi="Arial" w:cs="Arial"/>
          <w:sz w:val="28"/>
          <w:szCs w:val="28"/>
        </w:rPr>
        <w:t>low</w:t>
      </w:r>
      <w:r w:rsidR="003277DC" w:rsidRPr="008D16D5">
        <w:rPr>
          <w:rFonts w:ascii="Arial" w:hAnsi="Arial" w:cs="Arial"/>
          <w:sz w:val="28"/>
          <w:szCs w:val="28"/>
        </w:rPr>
        <w:t xml:space="preserve"> tumour growth in some </w:t>
      </w:r>
      <w:r>
        <w:rPr>
          <w:rFonts w:ascii="Arial" w:hAnsi="Arial" w:cs="Arial"/>
          <w:sz w:val="28"/>
          <w:szCs w:val="28"/>
        </w:rPr>
        <w:t>s</w:t>
      </w:r>
      <w:r w:rsidR="003277DC" w:rsidRPr="008D16D5">
        <w:rPr>
          <w:rFonts w:ascii="Arial" w:hAnsi="Arial" w:cs="Arial"/>
          <w:sz w:val="28"/>
          <w:szCs w:val="28"/>
        </w:rPr>
        <w:t>low</w:t>
      </w:r>
      <w:r>
        <w:rPr>
          <w:rFonts w:ascii="Arial" w:hAnsi="Arial" w:cs="Arial"/>
          <w:sz w:val="28"/>
          <w:szCs w:val="28"/>
        </w:rPr>
        <w:t xml:space="preserve">er growing NETs. </w:t>
      </w:r>
    </w:p>
    <w:p w14:paraId="1754E67E" w14:textId="77777777" w:rsidR="003277DC" w:rsidRDefault="003277DC" w:rsidP="00E612C9">
      <w:pPr>
        <w:ind w:left="360" w:right="-1620"/>
        <w:rPr>
          <w:rFonts w:ascii="Arial" w:hAnsi="Arial" w:cs="Arial"/>
          <w:sz w:val="28"/>
          <w:szCs w:val="28"/>
        </w:rPr>
      </w:pPr>
    </w:p>
    <w:p w14:paraId="2F1B366F" w14:textId="77777777" w:rsidR="000711FE" w:rsidRDefault="000711FE" w:rsidP="00E612C9">
      <w:pPr>
        <w:ind w:left="360" w:right="-1620"/>
        <w:rPr>
          <w:rFonts w:ascii="Arial" w:hAnsi="Arial" w:cs="Arial"/>
          <w:sz w:val="28"/>
          <w:szCs w:val="28"/>
        </w:rPr>
      </w:pPr>
    </w:p>
    <w:p w14:paraId="4203FED1" w14:textId="77777777" w:rsidR="005E4B33" w:rsidRPr="005E4B33" w:rsidRDefault="005E4B33" w:rsidP="00E612C9">
      <w:pPr>
        <w:ind w:left="360" w:right="-1620"/>
        <w:rPr>
          <w:rFonts w:ascii="Arial" w:hAnsi="Arial" w:cs="Arial"/>
          <w:b/>
          <w:sz w:val="28"/>
          <w:szCs w:val="28"/>
        </w:rPr>
      </w:pPr>
      <w:r w:rsidRPr="005E4B33">
        <w:rPr>
          <w:rFonts w:ascii="Arial" w:hAnsi="Arial" w:cs="Arial"/>
          <w:b/>
          <w:sz w:val="28"/>
          <w:szCs w:val="28"/>
        </w:rPr>
        <w:t xml:space="preserve">Chemotherapy </w:t>
      </w:r>
    </w:p>
    <w:p w14:paraId="2E535E23" w14:textId="77777777" w:rsidR="005E4B33" w:rsidRDefault="005E4B33" w:rsidP="00E612C9">
      <w:pPr>
        <w:ind w:left="360" w:right="-1620"/>
        <w:rPr>
          <w:rFonts w:ascii="Arial" w:hAnsi="Arial" w:cs="Arial"/>
          <w:sz w:val="28"/>
          <w:szCs w:val="28"/>
        </w:rPr>
      </w:pPr>
      <w:r w:rsidRPr="008D16D5">
        <w:rPr>
          <w:rFonts w:ascii="Arial" w:hAnsi="Arial" w:cs="Arial"/>
          <w:sz w:val="28"/>
          <w:szCs w:val="28"/>
        </w:rPr>
        <w:t xml:space="preserve">Many chemotherapy regimens involve </w:t>
      </w:r>
      <w:r w:rsidRPr="002A6802">
        <w:rPr>
          <w:rFonts w:ascii="Arial" w:hAnsi="Arial" w:cs="Arial"/>
          <w:sz w:val="28"/>
          <w:szCs w:val="28"/>
          <w:u w:val="single"/>
        </w:rPr>
        <w:t>intravenous</w:t>
      </w:r>
      <w:r w:rsidRPr="008D16D5">
        <w:rPr>
          <w:rFonts w:ascii="Arial" w:hAnsi="Arial" w:cs="Arial"/>
          <w:sz w:val="28"/>
          <w:szCs w:val="28"/>
        </w:rPr>
        <w:t xml:space="preserve"> drugs</w:t>
      </w:r>
      <w:r w:rsidR="00F21D9C">
        <w:rPr>
          <w:rFonts w:ascii="Arial" w:hAnsi="Arial" w:cs="Arial"/>
          <w:sz w:val="28"/>
          <w:szCs w:val="28"/>
        </w:rPr>
        <w:t xml:space="preserve"> </w:t>
      </w:r>
      <w:r w:rsidR="00230E80">
        <w:rPr>
          <w:rFonts w:ascii="Arial" w:hAnsi="Arial" w:cs="Arial"/>
          <w:sz w:val="28"/>
          <w:szCs w:val="28"/>
        </w:rPr>
        <w:t>(this means given through a drip)</w:t>
      </w:r>
      <w:proofErr w:type="gramStart"/>
      <w:r w:rsidRPr="008D16D5">
        <w:rPr>
          <w:rFonts w:ascii="Arial" w:hAnsi="Arial" w:cs="Arial"/>
          <w:sz w:val="28"/>
          <w:szCs w:val="28"/>
        </w:rPr>
        <w:t>,</w:t>
      </w:r>
      <w:proofErr w:type="gramEnd"/>
      <w:r w:rsidRPr="008D16D5">
        <w:rPr>
          <w:rFonts w:ascii="Arial" w:hAnsi="Arial" w:cs="Arial"/>
          <w:sz w:val="28"/>
          <w:szCs w:val="28"/>
        </w:rPr>
        <w:t xml:space="preserve"> however there are now also oral chemotherapy </w:t>
      </w:r>
      <w:r w:rsidR="00230E80">
        <w:rPr>
          <w:rFonts w:ascii="Arial" w:hAnsi="Arial" w:cs="Arial"/>
          <w:sz w:val="28"/>
          <w:szCs w:val="28"/>
        </w:rPr>
        <w:t>drugs</w:t>
      </w:r>
      <w:r w:rsidRPr="008D16D5">
        <w:rPr>
          <w:rFonts w:ascii="Arial" w:hAnsi="Arial" w:cs="Arial"/>
          <w:sz w:val="28"/>
          <w:szCs w:val="28"/>
        </w:rPr>
        <w:t xml:space="preserve"> and your oncologist will discuss the most appropriate option with you.</w:t>
      </w:r>
    </w:p>
    <w:p w14:paraId="4F4F1FC2" w14:textId="77777777" w:rsidR="00230E80" w:rsidRPr="008D16D5" w:rsidRDefault="00230E80" w:rsidP="00E612C9">
      <w:pPr>
        <w:ind w:left="360" w:right="-1620"/>
        <w:rPr>
          <w:rFonts w:ascii="Arial" w:hAnsi="Arial" w:cs="Arial"/>
          <w:sz w:val="28"/>
          <w:szCs w:val="28"/>
        </w:rPr>
      </w:pPr>
    </w:p>
    <w:p w14:paraId="2982346A" w14:textId="77777777" w:rsidR="005E4B33" w:rsidRDefault="005E4B33" w:rsidP="00E612C9">
      <w:pPr>
        <w:ind w:left="360" w:right="-1620"/>
        <w:rPr>
          <w:rFonts w:ascii="Arial" w:hAnsi="Arial" w:cs="Arial"/>
          <w:sz w:val="28"/>
          <w:szCs w:val="28"/>
        </w:rPr>
      </w:pPr>
      <w:r>
        <w:rPr>
          <w:rFonts w:ascii="Arial" w:hAnsi="Arial" w:cs="Arial"/>
          <w:sz w:val="28"/>
          <w:szCs w:val="28"/>
        </w:rPr>
        <w:t xml:space="preserve">The </w:t>
      </w:r>
      <w:r w:rsidR="00230E80">
        <w:rPr>
          <w:rFonts w:ascii="Arial" w:hAnsi="Arial" w:cs="Arial"/>
          <w:sz w:val="28"/>
          <w:szCs w:val="28"/>
        </w:rPr>
        <w:t>proliferative index of the tumour (the Ki-67 mentioned earlier)</w:t>
      </w:r>
      <w:r>
        <w:rPr>
          <w:rFonts w:ascii="Arial" w:hAnsi="Arial" w:cs="Arial"/>
          <w:sz w:val="28"/>
          <w:szCs w:val="28"/>
        </w:rPr>
        <w:t xml:space="preserve"> may help </w:t>
      </w:r>
      <w:r w:rsidR="00230E80">
        <w:rPr>
          <w:rFonts w:ascii="Arial" w:hAnsi="Arial" w:cs="Arial"/>
          <w:sz w:val="28"/>
          <w:szCs w:val="28"/>
        </w:rPr>
        <w:t>the oncologist decide</w:t>
      </w:r>
      <w:r>
        <w:rPr>
          <w:rFonts w:ascii="Arial" w:hAnsi="Arial" w:cs="Arial"/>
          <w:sz w:val="28"/>
          <w:szCs w:val="28"/>
        </w:rPr>
        <w:t xml:space="preserve"> the type of treatment you receive.</w:t>
      </w:r>
    </w:p>
    <w:p w14:paraId="03217F4F" w14:textId="77777777" w:rsidR="00F21D9C" w:rsidRDefault="00F21D9C" w:rsidP="00F21D9C">
      <w:pPr>
        <w:ind w:left="360" w:right="-1620"/>
        <w:rPr>
          <w:rFonts w:ascii="Arial" w:hAnsi="Arial" w:cs="Arial"/>
          <w:sz w:val="28"/>
          <w:szCs w:val="28"/>
        </w:rPr>
      </w:pPr>
    </w:p>
    <w:p w14:paraId="371DA10A" w14:textId="77777777" w:rsidR="00F21D9C" w:rsidRPr="0053724F" w:rsidRDefault="00F21D9C" w:rsidP="00F21D9C">
      <w:pPr>
        <w:ind w:left="360" w:right="-1620"/>
        <w:rPr>
          <w:rFonts w:ascii="Arial" w:hAnsi="Arial" w:cs="Arial"/>
          <w:sz w:val="28"/>
          <w:szCs w:val="28"/>
        </w:rPr>
      </w:pPr>
      <w:r w:rsidRPr="0053724F">
        <w:rPr>
          <w:rFonts w:ascii="Arial" w:hAnsi="Arial" w:cs="Arial"/>
          <w:sz w:val="28"/>
          <w:szCs w:val="28"/>
        </w:rPr>
        <w:t xml:space="preserve">Chemotherapy is not useful for slow growing NETs. Intermediate growing NETs are usually treated with a combination of drugs called </w:t>
      </w:r>
      <w:proofErr w:type="spellStart"/>
      <w:r w:rsidRPr="0053724F">
        <w:rPr>
          <w:rFonts w:ascii="Arial" w:hAnsi="Arial" w:cs="Arial"/>
          <w:sz w:val="28"/>
          <w:szCs w:val="28"/>
        </w:rPr>
        <w:t>Streptozocin</w:t>
      </w:r>
      <w:proofErr w:type="spellEnd"/>
      <w:r w:rsidRPr="0053724F">
        <w:rPr>
          <w:rFonts w:ascii="Arial" w:hAnsi="Arial" w:cs="Arial"/>
          <w:sz w:val="28"/>
          <w:szCs w:val="28"/>
        </w:rPr>
        <w:t xml:space="preserve"> and doxorubicin (or 5FU), or another combination called </w:t>
      </w:r>
      <w:proofErr w:type="spellStart"/>
      <w:r w:rsidRPr="0053724F">
        <w:rPr>
          <w:rFonts w:ascii="Arial" w:hAnsi="Arial" w:cs="Arial"/>
          <w:sz w:val="28"/>
          <w:szCs w:val="28"/>
        </w:rPr>
        <w:t>Temozolomide</w:t>
      </w:r>
      <w:proofErr w:type="spellEnd"/>
      <w:r w:rsidRPr="0053724F">
        <w:rPr>
          <w:rFonts w:ascii="Arial" w:hAnsi="Arial" w:cs="Arial"/>
          <w:sz w:val="28"/>
          <w:szCs w:val="28"/>
        </w:rPr>
        <w:t xml:space="preserve"> and </w:t>
      </w:r>
      <w:proofErr w:type="spellStart"/>
      <w:r w:rsidRPr="0053724F">
        <w:rPr>
          <w:rFonts w:ascii="Arial" w:hAnsi="Arial" w:cs="Arial"/>
          <w:sz w:val="28"/>
          <w:szCs w:val="28"/>
        </w:rPr>
        <w:t>Capecitabine</w:t>
      </w:r>
      <w:proofErr w:type="spellEnd"/>
      <w:r w:rsidRPr="0053724F">
        <w:rPr>
          <w:rFonts w:ascii="Arial" w:hAnsi="Arial" w:cs="Arial"/>
          <w:sz w:val="28"/>
          <w:szCs w:val="28"/>
        </w:rPr>
        <w:t xml:space="preserve">. Fast growing NETs are often treated with Carboplatin and </w:t>
      </w:r>
      <w:proofErr w:type="spellStart"/>
      <w:r w:rsidRPr="0053724F">
        <w:rPr>
          <w:rFonts w:ascii="Arial" w:hAnsi="Arial" w:cs="Arial"/>
          <w:sz w:val="28"/>
          <w:szCs w:val="28"/>
        </w:rPr>
        <w:t>Etoposide</w:t>
      </w:r>
      <w:proofErr w:type="spellEnd"/>
      <w:r w:rsidRPr="0053724F">
        <w:rPr>
          <w:rFonts w:ascii="Arial" w:hAnsi="Arial" w:cs="Arial"/>
          <w:sz w:val="28"/>
          <w:szCs w:val="28"/>
        </w:rPr>
        <w:t>.</w:t>
      </w:r>
    </w:p>
    <w:p w14:paraId="06B7BDFA" w14:textId="77777777" w:rsidR="00F21D9C" w:rsidRDefault="00F21D9C" w:rsidP="00E612C9">
      <w:pPr>
        <w:ind w:left="360" w:right="-1620"/>
        <w:rPr>
          <w:rFonts w:ascii="Arial" w:hAnsi="Arial" w:cs="Arial"/>
          <w:sz w:val="28"/>
          <w:szCs w:val="28"/>
        </w:rPr>
      </w:pPr>
    </w:p>
    <w:p w14:paraId="51FFD2EC" w14:textId="77777777" w:rsidR="005E4B33" w:rsidRDefault="00230E80" w:rsidP="00E612C9">
      <w:pPr>
        <w:ind w:left="360" w:right="-1620"/>
        <w:rPr>
          <w:rFonts w:ascii="Arial" w:hAnsi="Arial" w:cs="Arial"/>
          <w:sz w:val="28"/>
          <w:szCs w:val="28"/>
        </w:rPr>
      </w:pPr>
      <w:r>
        <w:rPr>
          <w:rFonts w:ascii="Arial" w:hAnsi="Arial" w:cs="Arial"/>
          <w:sz w:val="28"/>
          <w:szCs w:val="28"/>
        </w:rPr>
        <w:t xml:space="preserve">You may be asked to be involved with clinical trials </w:t>
      </w:r>
      <w:r w:rsidR="00F21D9C">
        <w:rPr>
          <w:rFonts w:ascii="Arial" w:hAnsi="Arial" w:cs="Arial"/>
          <w:sz w:val="28"/>
          <w:szCs w:val="28"/>
        </w:rPr>
        <w:t>that look</w:t>
      </w:r>
      <w:r>
        <w:rPr>
          <w:rFonts w:ascii="Arial" w:hAnsi="Arial" w:cs="Arial"/>
          <w:sz w:val="28"/>
          <w:szCs w:val="28"/>
        </w:rPr>
        <w:t xml:space="preserve"> into different combinations of chemotherapy agents that are most appropriate for different types of NET</w:t>
      </w:r>
      <w:r w:rsidR="00F21D9C">
        <w:rPr>
          <w:rFonts w:ascii="Arial" w:hAnsi="Arial" w:cs="Arial"/>
          <w:sz w:val="28"/>
          <w:szCs w:val="28"/>
        </w:rPr>
        <w:t>s</w:t>
      </w:r>
      <w:r>
        <w:rPr>
          <w:rFonts w:ascii="Arial" w:hAnsi="Arial" w:cs="Arial"/>
          <w:sz w:val="28"/>
          <w:szCs w:val="28"/>
        </w:rPr>
        <w:t>.</w:t>
      </w:r>
    </w:p>
    <w:p w14:paraId="5E4B7CED" w14:textId="77777777" w:rsidR="00230E80" w:rsidRPr="00AD45C9" w:rsidRDefault="00230E80" w:rsidP="00E612C9">
      <w:pPr>
        <w:ind w:left="360" w:right="-1620"/>
        <w:rPr>
          <w:rFonts w:ascii="Arial" w:hAnsi="Arial" w:cs="Arial"/>
          <w:sz w:val="28"/>
          <w:szCs w:val="28"/>
        </w:rPr>
      </w:pPr>
    </w:p>
    <w:p w14:paraId="11047E18" w14:textId="77777777" w:rsidR="005E4B33" w:rsidRDefault="001B7BA1" w:rsidP="00E612C9">
      <w:pPr>
        <w:ind w:left="360" w:right="-1620"/>
        <w:rPr>
          <w:rFonts w:ascii="Arial" w:hAnsi="Arial" w:cs="Arial"/>
          <w:sz w:val="28"/>
          <w:szCs w:val="28"/>
        </w:rPr>
      </w:pPr>
      <w:r w:rsidRPr="00230E80">
        <w:rPr>
          <w:rFonts w:ascii="Arial" w:hAnsi="Arial" w:cs="Arial"/>
          <w:sz w:val="28"/>
          <w:szCs w:val="28"/>
        </w:rPr>
        <w:t xml:space="preserve">Chemotherapy is most commonly used as a </w:t>
      </w:r>
      <w:r w:rsidRPr="00230E80">
        <w:rPr>
          <w:rFonts w:ascii="Arial" w:hAnsi="Arial" w:cs="Arial"/>
          <w:sz w:val="28"/>
          <w:szCs w:val="28"/>
          <w:u w:val="single"/>
        </w:rPr>
        <w:t>palliative</w:t>
      </w:r>
      <w:r w:rsidRPr="00230E80">
        <w:rPr>
          <w:rFonts w:ascii="Arial" w:hAnsi="Arial" w:cs="Arial"/>
          <w:sz w:val="28"/>
          <w:szCs w:val="28"/>
        </w:rPr>
        <w:t xml:space="preserve"> option for patients</w:t>
      </w:r>
      <w:r w:rsidR="001831EA" w:rsidRPr="00230E80">
        <w:rPr>
          <w:rFonts w:ascii="Arial" w:hAnsi="Arial" w:cs="Arial"/>
          <w:sz w:val="28"/>
          <w:szCs w:val="28"/>
        </w:rPr>
        <w:t xml:space="preserve"> with metastatic NETs.</w:t>
      </w:r>
      <w:r w:rsidR="00230E80" w:rsidRPr="00230E80">
        <w:rPr>
          <w:rFonts w:ascii="Arial" w:hAnsi="Arial" w:cs="Arial"/>
          <w:sz w:val="28"/>
          <w:szCs w:val="28"/>
        </w:rPr>
        <w:t xml:space="preserve"> The term palliative is used when a cancer cannot be cured, but the aim of the treatment is to slow the cancer down as muc</w:t>
      </w:r>
      <w:r w:rsidR="00230E80" w:rsidRPr="0053724F">
        <w:rPr>
          <w:rFonts w:ascii="Arial" w:hAnsi="Arial" w:cs="Arial"/>
          <w:sz w:val="28"/>
          <w:szCs w:val="28"/>
        </w:rPr>
        <w:t>h as possible.</w:t>
      </w:r>
    </w:p>
    <w:p w14:paraId="74662B11" w14:textId="77777777" w:rsidR="0053724F" w:rsidRPr="0053724F" w:rsidRDefault="0053724F" w:rsidP="00E612C9">
      <w:pPr>
        <w:ind w:left="360" w:right="-1620"/>
        <w:rPr>
          <w:rFonts w:ascii="Arial" w:hAnsi="Arial" w:cs="Arial"/>
          <w:sz w:val="28"/>
          <w:szCs w:val="28"/>
        </w:rPr>
      </w:pPr>
    </w:p>
    <w:p w14:paraId="0E8F2EE7" w14:textId="77777777" w:rsidR="001831EA" w:rsidRDefault="001831EA" w:rsidP="00E612C9">
      <w:pPr>
        <w:ind w:left="360" w:right="-1620"/>
        <w:rPr>
          <w:rFonts w:ascii="Arial" w:hAnsi="Arial" w:cs="Arial"/>
          <w:sz w:val="28"/>
          <w:szCs w:val="28"/>
        </w:rPr>
      </w:pPr>
    </w:p>
    <w:p w14:paraId="260713FC" w14:textId="77777777" w:rsidR="00A51105" w:rsidRDefault="00A51105" w:rsidP="00E612C9">
      <w:pPr>
        <w:ind w:left="360" w:right="-1620"/>
        <w:rPr>
          <w:rFonts w:ascii="Arial" w:hAnsi="Arial" w:cs="Arial"/>
          <w:b/>
          <w:sz w:val="28"/>
          <w:szCs w:val="28"/>
        </w:rPr>
      </w:pPr>
      <w:r>
        <w:rPr>
          <w:rFonts w:ascii="Arial" w:hAnsi="Arial" w:cs="Arial"/>
          <w:b/>
          <w:sz w:val="28"/>
          <w:szCs w:val="28"/>
        </w:rPr>
        <w:t>Molecular Targeted Therapies</w:t>
      </w:r>
    </w:p>
    <w:p w14:paraId="789669A2" w14:textId="77777777" w:rsidR="00A51105" w:rsidRPr="00A51105" w:rsidRDefault="00A51105" w:rsidP="00E612C9">
      <w:pPr>
        <w:ind w:left="360" w:right="-1620"/>
        <w:rPr>
          <w:rFonts w:ascii="Arial" w:hAnsi="Arial" w:cs="Arial"/>
          <w:sz w:val="28"/>
          <w:szCs w:val="28"/>
        </w:rPr>
      </w:pPr>
      <w:r w:rsidRPr="00A51105">
        <w:rPr>
          <w:rFonts w:ascii="Arial" w:hAnsi="Arial" w:cs="Arial"/>
          <w:sz w:val="28"/>
          <w:szCs w:val="28"/>
        </w:rPr>
        <w:t xml:space="preserve">Drugs such as </w:t>
      </w:r>
      <w:proofErr w:type="spellStart"/>
      <w:r w:rsidRPr="00A51105">
        <w:rPr>
          <w:rFonts w:ascii="Arial" w:hAnsi="Arial" w:cs="Arial"/>
          <w:sz w:val="28"/>
          <w:szCs w:val="28"/>
        </w:rPr>
        <w:t>Sunitinib</w:t>
      </w:r>
      <w:proofErr w:type="spellEnd"/>
      <w:r w:rsidRPr="00A51105">
        <w:rPr>
          <w:rFonts w:ascii="Arial" w:hAnsi="Arial" w:cs="Arial"/>
          <w:sz w:val="28"/>
          <w:szCs w:val="28"/>
        </w:rPr>
        <w:t xml:space="preserve"> and </w:t>
      </w:r>
      <w:proofErr w:type="spellStart"/>
      <w:r w:rsidRPr="00A51105">
        <w:rPr>
          <w:rFonts w:ascii="Arial" w:hAnsi="Arial" w:cs="Arial"/>
          <w:sz w:val="28"/>
          <w:szCs w:val="28"/>
        </w:rPr>
        <w:t>Everolimus</w:t>
      </w:r>
      <w:proofErr w:type="spellEnd"/>
      <w:r w:rsidRPr="00A51105">
        <w:rPr>
          <w:rFonts w:ascii="Arial" w:hAnsi="Arial" w:cs="Arial"/>
          <w:sz w:val="28"/>
          <w:szCs w:val="28"/>
        </w:rPr>
        <w:t xml:space="preserve"> are used for Pancreatic NETs.</w:t>
      </w:r>
    </w:p>
    <w:p w14:paraId="3D5F69CE" w14:textId="77777777" w:rsidR="00A51105" w:rsidRPr="0053724F" w:rsidRDefault="0053724F" w:rsidP="00A51105">
      <w:pPr>
        <w:ind w:left="360" w:right="-1620"/>
        <w:rPr>
          <w:rFonts w:ascii="Arial" w:hAnsi="Arial" w:cs="Arial"/>
          <w:sz w:val="28"/>
          <w:szCs w:val="28"/>
        </w:rPr>
      </w:pPr>
      <w:r w:rsidRPr="0053724F">
        <w:rPr>
          <w:rFonts w:ascii="Arial" w:hAnsi="Arial" w:cs="Arial"/>
          <w:sz w:val="28"/>
          <w:szCs w:val="28"/>
        </w:rPr>
        <w:t>We do not have funding for these in New Zealand.</w:t>
      </w:r>
    </w:p>
    <w:p w14:paraId="106AEAB7" w14:textId="77777777" w:rsidR="00F22A03" w:rsidRDefault="00F22A03" w:rsidP="00A51105">
      <w:pPr>
        <w:ind w:left="360" w:right="-1620"/>
        <w:rPr>
          <w:rFonts w:ascii="Arial" w:hAnsi="Arial" w:cs="Arial"/>
          <w:b/>
          <w:sz w:val="28"/>
          <w:szCs w:val="28"/>
        </w:rPr>
      </w:pPr>
    </w:p>
    <w:p w14:paraId="70BB3104" w14:textId="77777777" w:rsidR="00F22A03" w:rsidRDefault="00F22A03" w:rsidP="00A51105">
      <w:pPr>
        <w:ind w:left="360" w:right="-1620"/>
        <w:rPr>
          <w:rFonts w:ascii="Arial" w:hAnsi="Arial" w:cs="Arial"/>
          <w:b/>
          <w:sz w:val="28"/>
          <w:szCs w:val="28"/>
        </w:rPr>
      </w:pPr>
    </w:p>
    <w:p w14:paraId="58544BAE" w14:textId="77777777" w:rsidR="00A51105" w:rsidRPr="003277DC" w:rsidRDefault="00A51105" w:rsidP="00A51105">
      <w:pPr>
        <w:ind w:left="360" w:right="-1620"/>
        <w:rPr>
          <w:rFonts w:ascii="Arial" w:hAnsi="Arial" w:cs="Arial"/>
          <w:b/>
          <w:sz w:val="28"/>
          <w:szCs w:val="28"/>
        </w:rPr>
      </w:pPr>
      <w:r w:rsidRPr="003277DC">
        <w:rPr>
          <w:rFonts w:ascii="Arial" w:hAnsi="Arial" w:cs="Arial"/>
          <w:b/>
          <w:sz w:val="28"/>
          <w:szCs w:val="28"/>
        </w:rPr>
        <w:lastRenderedPageBreak/>
        <w:t xml:space="preserve">Interferon </w:t>
      </w:r>
    </w:p>
    <w:p w14:paraId="34E83B56" w14:textId="77777777" w:rsidR="00A51105" w:rsidRPr="008D16D5" w:rsidRDefault="00A51105" w:rsidP="00A51105">
      <w:pPr>
        <w:ind w:left="360" w:right="-1620"/>
        <w:rPr>
          <w:rFonts w:ascii="Arial" w:hAnsi="Arial" w:cs="Arial"/>
          <w:sz w:val="28"/>
          <w:szCs w:val="28"/>
        </w:rPr>
      </w:pPr>
      <w:r>
        <w:rPr>
          <w:rFonts w:ascii="Arial" w:hAnsi="Arial" w:cs="Arial"/>
          <w:sz w:val="28"/>
          <w:szCs w:val="28"/>
        </w:rPr>
        <w:t xml:space="preserve">This </w:t>
      </w:r>
      <w:r w:rsidRPr="008D16D5">
        <w:rPr>
          <w:rFonts w:ascii="Arial" w:hAnsi="Arial" w:cs="Arial"/>
          <w:sz w:val="28"/>
          <w:szCs w:val="28"/>
        </w:rPr>
        <w:t xml:space="preserve">is a naturally occurring substance that is produced by the body’s immune system. </w:t>
      </w:r>
      <w:r w:rsidR="0053724F">
        <w:rPr>
          <w:rFonts w:ascii="Arial" w:hAnsi="Arial" w:cs="Arial"/>
          <w:sz w:val="28"/>
          <w:szCs w:val="28"/>
        </w:rPr>
        <w:t xml:space="preserve">Taking </w:t>
      </w:r>
      <w:r w:rsidR="00F21D9C">
        <w:rPr>
          <w:rFonts w:ascii="Arial" w:hAnsi="Arial" w:cs="Arial"/>
          <w:sz w:val="28"/>
          <w:szCs w:val="28"/>
        </w:rPr>
        <w:t xml:space="preserve">extra </w:t>
      </w:r>
      <w:r w:rsidR="0053724F">
        <w:rPr>
          <w:rFonts w:ascii="Arial" w:hAnsi="Arial" w:cs="Arial"/>
          <w:sz w:val="28"/>
          <w:szCs w:val="28"/>
        </w:rPr>
        <w:t xml:space="preserve">injections of interferon activates the body’s immune system and is used to treat some patients with NETs. </w:t>
      </w:r>
      <w:r w:rsidRPr="008D16D5">
        <w:rPr>
          <w:rFonts w:ascii="Arial" w:hAnsi="Arial" w:cs="Arial"/>
          <w:sz w:val="28"/>
          <w:szCs w:val="28"/>
        </w:rPr>
        <w:t xml:space="preserve">In some patients it is given on its own, but </w:t>
      </w:r>
      <w:r w:rsidR="0053724F">
        <w:rPr>
          <w:rFonts w:ascii="Arial" w:hAnsi="Arial" w:cs="Arial"/>
          <w:sz w:val="28"/>
          <w:szCs w:val="28"/>
        </w:rPr>
        <w:t xml:space="preserve">more </w:t>
      </w:r>
      <w:r w:rsidRPr="008D16D5">
        <w:rPr>
          <w:rFonts w:ascii="Arial" w:hAnsi="Arial" w:cs="Arial"/>
          <w:sz w:val="28"/>
          <w:szCs w:val="28"/>
        </w:rPr>
        <w:t xml:space="preserve">often it is given as a combination therapy with a </w:t>
      </w:r>
      <w:proofErr w:type="spellStart"/>
      <w:r w:rsidRPr="008D16D5">
        <w:rPr>
          <w:rFonts w:ascii="Arial" w:hAnsi="Arial" w:cs="Arial"/>
          <w:sz w:val="28"/>
          <w:szCs w:val="28"/>
        </w:rPr>
        <w:t>somatostatin</w:t>
      </w:r>
      <w:proofErr w:type="spellEnd"/>
      <w:r w:rsidRPr="008D16D5">
        <w:rPr>
          <w:rFonts w:ascii="Arial" w:hAnsi="Arial" w:cs="Arial"/>
          <w:sz w:val="28"/>
          <w:szCs w:val="28"/>
        </w:rPr>
        <w:t xml:space="preserve"> analogue.</w:t>
      </w:r>
      <w:r w:rsidR="0053724F">
        <w:rPr>
          <w:rFonts w:ascii="Arial" w:hAnsi="Arial" w:cs="Arial"/>
          <w:sz w:val="28"/>
          <w:szCs w:val="28"/>
        </w:rPr>
        <w:t xml:space="preserve"> This is only used in specific situations because of the side effects that some people experience.</w:t>
      </w:r>
    </w:p>
    <w:p w14:paraId="4C392603" w14:textId="77777777" w:rsidR="00A51105" w:rsidRDefault="00A51105" w:rsidP="00E612C9">
      <w:pPr>
        <w:ind w:left="360" w:right="-1620"/>
        <w:rPr>
          <w:rFonts w:ascii="Arial" w:hAnsi="Arial" w:cs="Arial"/>
          <w:b/>
          <w:sz w:val="28"/>
          <w:szCs w:val="28"/>
        </w:rPr>
      </w:pPr>
    </w:p>
    <w:p w14:paraId="47741DC7" w14:textId="77777777" w:rsidR="00A51105" w:rsidRDefault="00A51105" w:rsidP="00E612C9">
      <w:pPr>
        <w:ind w:left="360" w:right="-1620"/>
        <w:rPr>
          <w:rFonts w:ascii="Arial" w:hAnsi="Arial" w:cs="Arial"/>
          <w:b/>
          <w:sz w:val="28"/>
          <w:szCs w:val="28"/>
        </w:rPr>
      </w:pPr>
    </w:p>
    <w:p w14:paraId="4CA72938" w14:textId="77777777" w:rsidR="00A51105" w:rsidRDefault="00A51105" w:rsidP="00E612C9">
      <w:pPr>
        <w:ind w:left="360" w:right="-1620"/>
        <w:rPr>
          <w:rFonts w:ascii="Arial" w:hAnsi="Arial" w:cs="Arial"/>
          <w:b/>
          <w:sz w:val="28"/>
          <w:szCs w:val="28"/>
        </w:rPr>
      </w:pPr>
    </w:p>
    <w:p w14:paraId="43E51F96" w14:textId="77777777" w:rsidR="003277DC" w:rsidRPr="003277DC" w:rsidRDefault="003277DC" w:rsidP="00E612C9">
      <w:pPr>
        <w:ind w:left="360" w:right="-1620"/>
        <w:rPr>
          <w:rFonts w:ascii="Arial" w:hAnsi="Arial" w:cs="Arial"/>
          <w:b/>
          <w:sz w:val="28"/>
          <w:szCs w:val="28"/>
        </w:rPr>
      </w:pPr>
      <w:r w:rsidRPr="003277DC">
        <w:rPr>
          <w:rFonts w:ascii="Arial" w:hAnsi="Arial" w:cs="Arial"/>
          <w:b/>
          <w:sz w:val="28"/>
          <w:szCs w:val="28"/>
        </w:rPr>
        <w:t xml:space="preserve">Peptide Receptor Radionuclide Therapy PRRT </w:t>
      </w:r>
    </w:p>
    <w:p w14:paraId="47F999F4" w14:textId="77777777" w:rsidR="003277DC" w:rsidRPr="008D16D5" w:rsidRDefault="003277DC" w:rsidP="00E612C9">
      <w:pPr>
        <w:ind w:left="360" w:right="-1620"/>
        <w:rPr>
          <w:rFonts w:ascii="Arial" w:hAnsi="Arial" w:cs="Arial"/>
          <w:sz w:val="28"/>
          <w:szCs w:val="28"/>
        </w:rPr>
      </w:pPr>
      <w:r w:rsidRPr="008D16D5">
        <w:rPr>
          <w:rFonts w:ascii="Arial" w:hAnsi="Arial" w:cs="Arial"/>
          <w:sz w:val="28"/>
          <w:szCs w:val="28"/>
        </w:rPr>
        <w:t>These treatments</w:t>
      </w:r>
      <w:r w:rsidR="0053724F">
        <w:rPr>
          <w:rFonts w:ascii="Arial" w:hAnsi="Arial" w:cs="Arial"/>
          <w:sz w:val="28"/>
          <w:szCs w:val="28"/>
        </w:rPr>
        <w:t xml:space="preserve"> work in a similar way to an </w:t>
      </w:r>
      <w:proofErr w:type="spellStart"/>
      <w:r w:rsidR="0053724F">
        <w:rPr>
          <w:rFonts w:ascii="Arial" w:hAnsi="Arial" w:cs="Arial"/>
          <w:sz w:val="28"/>
          <w:szCs w:val="28"/>
        </w:rPr>
        <w:t>octreoscan</w:t>
      </w:r>
      <w:proofErr w:type="spellEnd"/>
      <w:r w:rsidR="0053724F">
        <w:rPr>
          <w:rFonts w:ascii="Arial" w:hAnsi="Arial" w:cs="Arial"/>
          <w:sz w:val="28"/>
          <w:szCs w:val="28"/>
        </w:rPr>
        <w:t xml:space="preserve">, except that a higher dose of radioactive tracer is attached to the </w:t>
      </w:r>
      <w:proofErr w:type="spellStart"/>
      <w:r w:rsidR="0053724F">
        <w:rPr>
          <w:rFonts w:ascii="Arial" w:hAnsi="Arial" w:cs="Arial"/>
          <w:sz w:val="28"/>
          <w:szCs w:val="28"/>
        </w:rPr>
        <w:t>octreotide</w:t>
      </w:r>
      <w:proofErr w:type="spellEnd"/>
      <w:r w:rsidR="0053724F">
        <w:rPr>
          <w:rFonts w:ascii="Arial" w:hAnsi="Arial" w:cs="Arial"/>
          <w:sz w:val="28"/>
          <w:szCs w:val="28"/>
        </w:rPr>
        <w:t xml:space="preserve">. This high dose is enough to kill the tumour cell that the </w:t>
      </w:r>
      <w:proofErr w:type="spellStart"/>
      <w:r w:rsidR="0053724F">
        <w:rPr>
          <w:rFonts w:ascii="Arial" w:hAnsi="Arial" w:cs="Arial"/>
          <w:sz w:val="28"/>
          <w:szCs w:val="28"/>
        </w:rPr>
        <w:t>octreotide</w:t>
      </w:r>
      <w:proofErr w:type="spellEnd"/>
      <w:r w:rsidR="0053724F">
        <w:rPr>
          <w:rFonts w:ascii="Arial" w:hAnsi="Arial" w:cs="Arial"/>
          <w:sz w:val="28"/>
          <w:szCs w:val="28"/>
        </w:rPr>
        <w:t xml:space="preserve"> binds to. To decide whether this therapy is suitable, you will be asked to take an </w:t>
      </w:r>
      <w:proofErr w:type="spellStart"/>
      <w:r w:rsidR="0053724F">
        <w:rPr>
          <w:rFonts w:ascii="Arial" w:hAnsi="Arial" w:cs="Arial"/>
          <w:sz w:val="28"/>
          <w:szCs w:val="28"/>
        </w:rPr>
        <w:t>Oc</w:t>
      </w:r>
      <w:r w:rsidR="00F21D9C">
        <w:rPr>
          <w:rFonts w:ascii="Arial" w:hAnsi="Arial" w:cs="Arial"/>
          <w:sz w:val="28"/>
          <w:szCs w:val="28"/>
        </w:rPr>
        <w:t>t</w:t>
      </w:r>
      <w:r w:rsidR="0053724F">
        <w:rPr>
          <w:rFonts w:ascii="Arial" w:hAnsi="Arial" w:cs="Arial"/>
          <w:sz w:val="28"/>
          <w:szCs w:val="28"/>
        </w:rPr>
        <w:t>reoscan</w:t>
      </w:r>
      <w:proofErr w:type="spellEnd"/>
      <w:r w:rsidR="0053724F">
        <w:rPr>
          <w:rFonts w:ascii="Arial" w:hAnsi="Arial" w:cs="Arial"/>
          <w:sz w:val="28"/>
          <w:szCs w:val="28"/>
        </w:rPr>
        <w:t xml:space="preserve"> (or a Ga68-Octreotate PET scan in Australia) as described in the diagnosis section.</w:t>
      </w:r>
      <w:r w:rsidRPr="008D16D5">
        <w:rPr>
          <w:rFonts w:ascii="Arial" w:hAnsi="Arial" w:cs="Arial"/>
          <w:sz w:val="28"/>
          <w:szCs w:val="28"/>
        </w:rPr>
        <w:t xml:space="preserve"> The results of these scans will indicate whether or not you</w:t>
      </w:r>
      <w:r w:rsidR="0053724F">
        <w:rPr>
          <w:rFonts w:ascii="Arial" w:hAnsi="Arial" w:cs="Arial"/>
          <w:sz w:val="28"/>
          <w:szCs w:val="28"/>
        </w:rPr>
        <w:t xml:space="preserve">r NET has </w:t>
      </w:r>
      <w:r w:rsidR="00F21D9C">
        <w:rPr>
          <w:rFonts w:ascii="Arial" w:hAnsi="Arial" w:cs="Arial"/>
          <w:sz w:val="28"/>
          <w:szCs w:val="28"/>
        </w:rPr>
        <w:t>enough</w:t>
      </w:r>
      <w:r w:rsidRPr="008D16D5">
        <w:rPr>
          <w:rFonts w:ascii="Arial" w:hAnsi="Arial" w:cs="Arial"/>
          <w:sz w:val="28"/>
          <w:szCs w:val="28"/>
        </w:rPr>
        <w:t xml:space="preserve"> receptors present</w:t>
      </w:r>
      <w:r w:rsidR="0053724F">
        <w:rPr>
          <w:rFonts w:ascii="Arial" w:hAnsi="Arial" w:cs="Arial"/>
          <w:sz w:val="28"/>
          <w:szCs w:val="28"/>
        </w:rPr>
        <w:t xml:space="preserve"> on tumour cells,</w:t>
      </w:r>
      <w:r w:rsidRPr="008D16D5">
        <w:rPr>
          <w:rFonts w:ascii="Arial" w:hAnsi="Arial" w:cs="Arial"/>
          <w:sz w:val="28"/>
          <w:szCs w:val="28"/>
        </w:rPr>
        <w:t xml:space="preserve"> and whether this sort of therapy would be an option.</w:t>
      </w:r>
      <w:r w:rsidR="0053724F">
        <w:rPr>
          <w:rFonts w:ascii="Arial" w:hAnsi="Arial" w:cs="Arial"/>
          <w:sz w:val="28"/>
          <w:szCs w:val="28"/>
        </w:rPr>
        <w:t xml:space="preserve"> This treatment is not available</w:t>
      </w:r>
      <w:r w:rsidR="00857DD6">
        <w:rPr>
          <w:rFonts w:ascii="Arial" w:hAnsi="Arial" w:cs="Arial"/>
          <w:sz w:val="28"/>
          <w:szCs w:val="28"/>
        </w:rPr>
        <w:t xml:space="preserve"> in NZ and if you are a suitable candidate you will be referred to a </w:t>
      </w:r>
      <w:proofErr w:type="spellStart"/>
      <w:r w:rsidR="00857DD6">
        <w:rPr>
          <w:rFonts w:ascii="Arial" w:hAnsi="Arial" w:cs="Arial"/>
          <w:sz w:val="28"/>
          <w:szCs w:val="28"/>
        </w:rPr>
        <w:t>centre</w:t>
      </w:r>
      <w:proofErr w:type="spellEnd"/>
      <w:r w:rsidR="00857DD6">
        <w:rPr>
          <w:rFonts w:ascii="Arial" w:hAnsi="Arial" w:cs="Arial"/>
          <w:sz w:val="28"/>
          <w:szCs w:val="28"/>
        </w:rPr>
        <w:t xml:space="preserve"> in Australia by your Oncologist.</w:t>
      </w:r>
      <w:r w:rsidR="0053724F">
        <w:rPr>
          <w:rFonts w:ascii="Arial" w:hAnsi="Arial" w:cs="Arial"/>
          <w:sz w:val="28"/>
          <w:szCs w:val="28"/>
        </w:rPr>
        <w:t xml:space="preserve"> At the moment funding is not available for this treatment.</w:t>
      </w:r>
    </w:p>
    <w:p w14:paraId="4D940506" w14:textId="77777777" w:rsidR="003277DC" w:rsidRDefault="003277DC" w:rsidP="00E612C9">
      <w:pPr>
        <w:ind w:left="360" w:right="-1620"/>
        <w:rPr>
          <w:rFonts w:ascii="Arial" w:hAnsi="Arial" w:cs="Arial"/>
          <w:sz w:val="28"/>
          <w:szCs w:val="28"/>
        </w:rPr>
      </w:pPr>
    </w:p>
    <w:p w14:paraId="429199C9" w14:textId="77777777" w:rsidR="004C2C53" w:rsidRPr="008D16D5" w:rsidRDefault="004C2C53" w:rsidP="00E612C9">
      <w:pPr>
        <w:ind w:left="360" w:right="-1620"/>
        <w:rPr>
          <w:rFonts w:ascii="Arial" w:hAnsi="Arial" w:cs="Arial"/>
          <w:sz w:val="28"/>
          <w:szCs w:val="28"/>
        </w:rPr>
      </w:pPr>
    </w:p>
    <w:p w14:paraId="66C58F5B" w14:textId="77777777" w:rsidR="00F22A03" w:rsidRPr="00DF6EB6" w:rsidRDefault="007559AB" w:rsidP="00E612C9">
      <w:pPr>
        <w:ind w:left="360" w:right="-1620"/>
        <w:rPr>
          <w:rFonts w:ascii="Arial" w:hAnsi="Arial" w:cs="Arial"/>
          <w:b/>
          <w:sz w:val="28"/>
          <w:szCs w:val="28"/>
          <w:u w:val="single"/>
        </w:rPr>
      </w:pPr>
      <w:r w:rsidRPr="00DF6EB6">
        <w:rPr>
          <w:rFonts w:ascii="Arial" w:hAnsi="Arial" w:cs="Arial"/>
          <w:b/>
          <w:sz w:val="28"/>
          <w:szCs w:val="28"/>
          <w:u w:val="single"/>
        </w:rPr>
        <w:t>TREATMENTS THAT TARGET LIVER METASTASES</w:t>
      </w:r>
    </w:p>
    <w:p w14:paraId="44198002" w14:textId="77777777" w:rsidR="007559AB" w:rsidRDefault="007559AB" w:rsidP="00E612C9">
      <w:pPr>
        <w:ind w:left="360" w:right="-1620"/>
        <w:rPr>
          <w:rFonts w:ascii="Arial" w:hAnsi="Arial" w:cs="Arial"/>
          <w:sz w:val="28"/>
          <w:szCs w:val="28"/>
        </w:rPr>
      </w:pPr>
    </w:p>
    <w:p w14:paraId="2150A06C" w14:textId="77777777" w:rsidR="0053724F" w:rsidRDefault="0053724F" w:rsidP="00E612C9">
      <w:pPr>
        <w:ind w:left="360" w:right="-1620"/>
        <w:rPr>
          <w:rFonts w:ascii="Arial" w:hAnsi="Arial" w:cs="Arial"/>
          <w:sz w:val="28"/>
          <w:szCs w:val="28"/>
        </w:rPr>
      </w:pPr>
      <w:r>
        <w:rPr>
          <w:rFonts w:ascii="Arial" w:hAnsi="Arial" w:cs="Arial"/>
          <w:sz w:val="28"/>
          <w:szCs w:val="28"/>
        </w:rPr>
        <w:t>For people with NETs that are mostly sitting in the liver, it makes sense to target the liver directly. The two main ways of doing this are embolization</w:t>
      </w:r>
      <w:r w:rsidR="00F21D9C">
        <w:rPr>
          <w:rFonts w:ascii="Arial" w:hAnsi="Arial" w:cs="Arial"/>
          <w:sz w:val="28"/>
          <w:szCs w:val="28"/>
        </w:rPr>
        <w:t xml:space="preserve"> </w:t>
      </w:r>
      <w:r>
        <w:rPr>
          <w:rFonts w:ascii="Arial" w:hAnsi="Arial" w:cs="Arial"/>
          <w:sz w:val="28"/>
          <w:szCs w:val="28"/>
        </w:rPr>
        <w:t>(blocking the blood supply to parts of the liver) or ablation</w:t>
      </w:r>
      <w:r w:rsidR="00F21D9C">
        <w:rPr>
          <w:rFonts w:ascii="Arial" w:hAnsi="Arial" w:cs="Arial"/>
          <w:sz w:val="28"/>
          <w:szCs w:val="28"/>
        </w:rPr>
        <w:t xml:space="preserve"> </w:t>
      </w:r>
      <w:r>
        <w:rPr>
          <w:rFonts w:ascii="Arial" w:hAnsi="Arial" w:cs="Arial"/>
          <w:sz w:val="28"/>
          <w:szCs w:val="28"/>
        </w:rPr>
        <w:t>(directly targeting individual tumour spots in the liver).</w:t>
      </w:r>
    </w:p>
    <w:p w14:paraId="2D2724F4" w14:textId="77777777" w:rsidR="0053724F" w:rsidRPr="008D16D5" w:rsidRDefault="0053724F" w:rsidP="00E612C9">
      <w:pPr>
        <w:ind w:left="360" w:right="-1620"/>
        <w:rPr>
          <w:rFonts w:ascii="Arial" w:hAnsi="Arial" w:cs="Arial"/>
          <w:sz w:val="28"/>
          <w:szCs w:val="28"/>
        </w:rPr>
      </w:pPr>
    </w:p>
    <w:p w14:paraId="51C176B0" w14:textId="77777777" w:rsidR="003277DC" w:rsidRPr="003277DC" w:rsidRDefault="003277DC" w:rsidP="00E612C9">
      <w:pPr>
        <w:ind w:left="360" w:right="-1620"/>
        <w:rPr>
          <w:rFonts w:ascii="Arial" w:hAnsi="Arial" w:cs="Arial"/>
          <w:b/>
          <w:sz w:val="28"/>
          <w:szCs w:val="28"/>
        </w:rPr>
      </w:pPr>
      <w:proofErr w:type="spellStart"/>
      <w:r w:rsidRPr="003277DC">
        <w:rPr>
          <w:rFonts w:ascii="Arial" w:hAnsi="Arial" w:cs="Arial"/>
          <w:b/>
          <w:sz w:val="28"/>
          <w:szCs w:val="28"/>
        </w:rPr>
        <w:t>Embolisation</w:t>
      </w:r>
      <w:proofErr w:type="spellEnd"/>
      <w:r w:rsidRPr="003277DC">
        <w:rPr>
          <w:rFonts w:ascii="Arial" w:hAnsi="Arial" w:cs="Arial"/>
          <w:b/>
          <w:sz w:val="28"/>
          <w:szCs w:val="28"/>
        </w:rPr>
        <w:t xml:space="preserve"> </w:t>
      </w:r>
    </w:p>
    <w:p w14:paraId="05F313CF" w14:textId="77777777" w:rsidR="007A4E3D" w:rsidRDefault="007A4E3D" w:rsidP="00E612C9">
      <w:pPr>
        <w:ind w:left="360" w:right="-1620"/>
        <w:rPr>
          <w:rFonts w:ascii="Arial" w:hAnsi="Arial" w:cs="Arial"/>
          <w:sz w:val="28"/>
          <w:szCs w:val="28"/>
        </w:rPr>
      </w:pPr>
    </w:p>
    <w:p w14:paraId="594BA5D1" w14:textId="77777777" w:rsidR="003277DC" w:rsidRPr="008D16D5" w:rsidRDefault="00F22A03" w:rsidP="00E612C9">
      <w:pPr>
        <w:ind w:left="360" w:right="-1620"/>
        <w:rPr>
          <w:rFonts w:ascii="Arial" w:hAnsi="Arial" w:cs="Arial"/>
          <w:sz w:val="28"/>
          <w:szCs w:val="28"/>
        </w:rPr>
      </w:pPr>
      <w:r>
        <w:rPr>
          <w:rFonts w:ascii="Arial" w:hAnsi="Arial" w:cs="Arial"/>
          <w:sz w:val="28"/>
          <w:szCs w:val="28"/>
        </w:rPr>
        <w:t>1)</w:t>
      </w:r>
      <w:r w:rsidR="003277DC" w:rsidRPr="008D16D5">
        <w:rPr>
          <w:rFonts w:ascii="Arial" w:hAnsi="Arial" w:cs="Arial"/>
          <w:sz w:val="28"/>
          <w:szCs w:val="28"/>
        </w:rPr>
        <w:t xml:space="preserve"> </w:t>
      </w:r>
      <w:r>
        <w:rPr>
          <w:rFonts w:ascii="Arial" w:hAnsi="Arial" w:cs="Arial"/>
          <w:sz w:val="28"/>
          <w:szCs w:val="28"/>
        </w:rPr>
        <w:t>H</w:t>
      </w:r>
      <w:r w:rsidR="003277DC" w:rsidRPr="008D16D5">
        <w:rPr>
          <w:rFonts w:ascii="Arial" w:hAnsi="Arial" w:cs="Arial"/>
          <w:sz w:val="28"/>
          <w:szCs w:val="28"/>
        </w:rPr>
        <w:t xml:space="preserve">epatic artery </w:t>
      </w:r>
      <w:proofErr w:type="spellStart"/>
      <w:r w:rsidR="003277DC" w:rsidRPr="008D16D5">
        <w:rPr>
          <w:rFonts w:ascii="Arial" w:hAnsi="Arial" w:cs="Arial"/>
          <w:sz w:val="28"/>
          <w:szCs w:val="28"/>
        </w:rPr>
        <w:t>embolisation</w:t>
      </w:r>
      <w:proofErr w:type="spellEnd"/>
      <w:r w:rsidR="003277DC" w:rsidRPr="008D16D5">
        <w:rPr>
          <w:rFonts w:ascii="Arial" w:hAnsi="Arial" w:cs="Arial"/>
          <w:sz w:val="28"/>
          <w:szCs w:val="28"/>
        </w:rPr>
        <w:t xml:space="preserve"> (HAE). In this procedure, a catheter is placed in </w:t>
      </w:r>
      <w:r w:rsidR="00F21D9C">
        <w:rPr>
          <w:rFonts w:ascii="Arial" w:hAnsi="Arial" w:cs="Arial"/>
          <w:sz w:val="28"/>
          <w:szCs w:val="28"/>
        </w:rPr>
        <w:t xml:space="preserve">a blood vessel in </w:t>
      </w:r>
      <w:r w:rsidR="003277DC" w:rsidRPr="008D16D5">
        <w:rPr>
          <w:rFonts w:ascii="Arial" w:hAnsi="Arial" w:cs="Arial"/>
          <w:sz w:val="28"/>
          <w:szCs w:val="28"/>
        </w:rPr>
        <w:t>the groin, and then threaded up to the hepatic artery that supplies blood to the tumours in the liver. Tiny particles (or microspheres) are injected through the catheter into the artery. These particles block the blood supply to the tumour, which can cause the tumour to shrink or even die.</w:t>
      </w:r>
      <w:r w:rsidR="007A4E3D">
        <w:rPr>
          <w:rFonts w:ascii="Arial" w:hAnsi="Arial" w:cs="Arial"/>
          <w:sz w:val="28"/>
          <w:szCs w:val="28"/>
        </w:rPr>
        <w:t xml:space="preserve"> </w:t>
      </w:r>
      <w:proofErr w:type="gramStart"/>
      <w:r w:rsidR="007A4E3D">
        <w:rPr>
          <w:rFonts w:ascii="Arial" w:hAnsi="Arial" w:cs="Arial"/>
          <w:sz w:val="28"/>
          <w:szCs w:val="28"/>
        </w:rPr>
        <w:t>This procedure would be done by a specialist called an interventional radiologist</w:t>
      </w:r>
      <w:proofErr w:type="gramEnd"/>
      <w:r w:rsidR="007A4E3D">
        <w:rPr>
          <w:rFonts w:ascii="Arial" w:hAnsi="Arial" w:cs="Arial"/>
          <w:sz w:val="28"/>
          <w:szCs w:val="28"/>
        </w:rPr>
        <w:t>. The patient would be sedated for the treatment.</w:t>
      </w:r>
    </w:p>
    <w:p w14:paraId="462536EA" w14:textId="77777777" w:rsidR="003277DC" w:rsidRDefault="003277DC" w:rsidP="00E612C9">
      <w:pPr>
        <w:ind w:left="360" w:right="-1620"/>
        <w:rPr>
          <w:rFonts w:ascii="Arial" w:hAnsi="Arial" w:cs="Arial"/>
          <w:sz w:val="28"/>
          <w:szCs w:val="28"/>
        </w:rPr>
      </w:pPr>
    </w:p>
    <w:p w14:paraId="1CB88FBE" w14:textId="77777777" w:rsidR="007A4E3D" w:rsidRPr="008D16D5" w:rsidRDefault="007A4E3D" w:rsidP="00E612C9">
      <w:pPr>
        <w:ind w:left="360" w:right="-1620"/>
        <w:rPr>
          <w:rFonts w:ascii="Arial" w:hAnsi="Arial" w:cs="Arial"/>
          <w:sz w:val="28"/>
          <w:szCs w:val="28"/>
        </w:rPr>
      </w:pPr>
    </w:p>
    <w:p w14:paraId="6F6F329A" w14:textId="77777777" w:rsidR="00F22A03" w:rsidRDefault="00F22A03" w:rsidP="00E612C9">
      <w:pPr>
        <w:ind w:left="360" w:right="-1620"/>
        <w:rPr>
          <w:rFonts w:ascii="Arial" w:hAnsi="Arial" w:cs="Arial"/>
          <w:sz w:val="28"/>
          <w:szCs w:val="28"/>
        </w:rPr>
      </w:pPr>
      <w:r>
        <w:rPr>
          <w:rFonts w:ascii="Arial" w:hAnsi="Arial" w:cs="Arial"/>
          <w:sz w:val="28"/>
          <w:szCs w:val="28"/>
        </w:rPr>
        <w:lastRenderedPageBreak/>
        <w:t xml:space="preserve">2) </w:t>
      </w:r>
      <w:r w:rsidRPr="008D16D5">
        <w:rPr>
          <w:rFonts w:ascii="Arial" w:hAnsi="Arial" w:cs="Arial"/>
          <w:sz w:val="28"/>
          <w:szCs w:val="28"/>
        </w:rPr>
        <w:t xml:space="preserve">Hepatic Artery </w:t>
      </w:r>
      <w:proofErr w:type="spellStart"/>
      <w:r w:rsidRPr="008D16D5">
        <w:rPr>
          <w:rFonts w:ascii="Arial" w:hAnsi="Arial" w:cs="Arial"/>
          <w:sz w:val="28"/>
          <w:szCs w:val="28"/>
        </w:rPr>
        <w:t>Chemoembolisation</w:t>
      </w:r>
      <w:proofErr w:type="spellEnd"/>
      <w:r w:rsidRPr="008D16D5">
        <w:rPr>
          <w:rFonts w:ascii="Arial" w:hAnsi="Arial" w:cs="Arial"/>
          <w:sz w:val="28"/>
          <w:szCs w:val="28"/>
        </w:rPr>
        <w:t xml:space="preserve"> </w:t>
      </w:r>
      <w:r>
        <w:rPr>
          <w:rFonts w:ascii="Arial" w:hAnsi="Arial" w:cs="Arial"/>
          <w:sz w:val="28"/>
          <w:szCs w:val="28"/>
        </w:rPr>
        <w:t>(HACE).</w:t>
      </w:r>
    </w:p>
    <w:p w14:paraId="17F54232" w14:textId="77777777" w:rsidR="007A4E3D" w:rsidRDefault="003277DC" w:rsidP="00E612C9">
      <w:pPr>
        <w:ind w:left="360" w:right="-1620"/>
        <w:rPr>
          <w:rFonts w:ascii="Arial" w:hAnsi="Arial" w:cs="Arial"/>
          <w:sz w:val="28"/>
          <w:szCs w:val="28"/>
        </w:rPr>
      </w:pPr>
      <w:r w:rsidRPr="008D16D5">
        <w:rPr>
          <w:rFonts w:ascii="Arial" w:hAnsi="Arial" w:cs="Arial"/>
          <w:sz w:val="28"/>
          <w:szCs w:val="28"/>
        </w:rPr>
        <w:t xml:space="preserve">This treatment </w:t>
      </w:r>
      <w:r w:rsidR="007A4E3D">
        <w:rPr>
          <w:rFonts w:ascii="Arial" w:hAnsi="Arial" w:cs="Arial"/>
          <w:sz w:val="28"/>
          <w:szCs w:val="28"/>
        </w:rPr>
        <w:t>is the same as HAE, but the microspheres are coated with chemotherapy.</w:t>
      </w:r>
    </w:p>
    <w:p w14:paraId="36F94292" w14:textId="77777777" w:rsidR="003277DC" w:rsidRPr="008D16D5" w:rsidRDefault="007A4E3D" w:rsidP="00E612C9">
      <w:pPr>
        <w:ind w:left="360" w:right="-1620"/>
        <w:rPr>
          <w:rFonts w:ascii="Arial" w:hAnsi="Arial" w:cs="Arial"/>
          <w:sz w:val="28"/>
          <w:szCs w:val="28"/>
        </w:rPr>
      </w:pPr>
      <w:r w:rsidRPr="008D16D5">
        <w:rPr>
          <w:rFonts w:ascii="Arial" w:hAnsi="Arial" w:cs="Arial"/>
          <w:sz w:val="28"/>
          <w:szCs w:val="28"/>
        </w:rPr>
        <w:t xml:space="preserve"> </w:t>
      </w:r>
    </w:p>
    <w:p w14:paraId="137B9CAE" w14:textId="77777777" w:rsidR="007A4E3D" w:rsidRDefault="007A4E3D" w:rsidP="00E612C9">
      <w:pPr>
        <w:ind w:left="360" w:right="-1620"/>
        <w:rPr>
          <w:rFonts w:ascii="Arial" w:hAnsi="Arial" w:cs="Arial"/>
          <w:sz w:val="28"/>
          <w:szCs w:val="28"/>
        </w:rPr>
      </w:pPr>
    </w:p>
    <w:p w14:paraId="08367730" w14:textId="77777777" w:rsidR="00F22A03" w:rsidRDefault="00F22A03" w:rsidP="00E612C9">
      <w:pPr>
        <w:ind w:left="360" w:right="-1620"/>
        <w:rPr>
          <w:rFonts w:ascii="Arial" w:hAnsi="Arial" w:cs="Arial"/>
          <w:sz w:val="28"/>
          <w:szCs w:val="28"/>
        </w:rPr>
      </w:pPr>
      <w:r>
        <w:rPr>
          <w:rFonts w:ascii="Arial" w:hAnsi="Arial" w:cs="Arial"/>
          <w:sz w:val="28"/>
          <w:szCs w:val="28"/>
        </w:rPr>
        <w:t>3) Selective Internal Radiation Therapy (SIRT)</w:t>
      </w:r>
    </w:p>
    <w:p w14:paraId="2C8713DA" w14:textId="77777777" w:rsidR="003277DC" w:rsidRPr="008D16D5" w:rsidRDefault="007A4E3D" w:rsidP="007A4E3D">
      <w:pPr>
        <w:ind w:left="360" w:right="-1620"/>
        <w:rPr>
          <w:rFonts w:ascii="Arial" w:hAnsi="Arial" w:cs="Arial"/>
          <w:sz w:val="28"/>
          <w:szCs w:val="28"/>
        </w:rPr>
      </w:pPr>
      <w:r w:rsidRPr="008D16D5">
        <w:rPr>
          <w:rFonts w:ascii="Arial" w:hAnsi="Arial" w:cs="Arial"/>
          <w:sz w:val="28"/>
          <w:szCs w:val="28"/>
        </w:rPr>
        <w:t xml:space="preserve">This treatment </w:t>
      </w:r>
      <w:r>
        <w:rPr>
          <w:rFonts w:ascii="Arial" w:hAnsi="Arial" w:cs="Arial"/>
          <w:sz w:val="28"/>
          <w:szCs w:val="28"/>
        </w:rPr>
        <w:t xml:space="preserve">is the same as HAE, but the microspheres are coated with </w:t>
      </w:r>
      <w:r w:rsidR="00F22A03">
        <w:rPr>
          <w:rFonts w:ascii="Arial" w:hAnsi="Arial" w:cs="Arial"/>
          <w:sz w:val="28"/>
          <w:szCs w:val="28"/>
        </w:rPr>
        <w:t>radi</w:t>
      </w:r>
      <w:r>
        <w:rPr>
          <w:rFonts w:ascii="Arial" w:hAnsi="Arial" w:cs="Arial"/>
          <w:sz w:val="28"/>
          <w:szCs w:val="28"/>
        </w:rPr>
        <w:t>ation</w:t>
      </w:r>
      <w:r w:rsidR="00F22A03">
        <w:rPr>
          <w:rFonts w:ascii="Arial" w:hAnsi="Arial" w:cs="Arial"/>
          <w:sz w:val="28"/>
          <w:szCs w:val="28"/>
        </w:rPr>
        <w:t>.</w:t>
      </w:r>
    </w:p>
    <w:p w14:paraId="55115A80" w14:textId="77777777" w:rsidR="003277DC" w:rsidRPr="008D16D5" w:rsidRDefault="003277DC" w:rsidP="00E612C9">
      <w:pPr>
        <w:ind w:left="360" w:right="-1620"/>
        <w:rPr>
          <w:rFonts w:ascii="Arial" w:hAnsi="Arial" w:cs="Arial"/>
          <w:sz w:val="28"/>
          <w:szCs w:val="28"/>
        </w:rPr>
      </w:pPr>
    </w:p>
    <w:p w14:paraId="15C9C535" w14:textId="77777777" w:rsidR="004C2C53" w:rsidRDefault="004C2C53" w:rsidP="00E612C9">
      <w:pPr>
        <w:ind w:left="360" w:right="-1620"/>
        <w:rPr>
          <w:rFonts w:ascii="Arial" w:hAnsi="Arial" w:cs="Arial"/>
          <w:b/>
          <w:sz w:val="28"/>
          <w:szCs w:val="28"/>
        </w:rPr>
      </w:pPr>
    </w:p>
    <w:p w14:paraId="789F3A86" w14:textId="77777777" w:rsidR="00F22A03" w:rsidRDefault="00F22A03" w:rsidP="00E612C9">
      <w:pPr>
        <w:ind w:left="360" w:right="-1620"/>
        <w:rPr>
          <w:rFonts w:ascii="Arial" w:hAnsi="Arial" w:cs="Arial"/>
          <w:b/>
          <w:sz w:val="28"/>
          <w:szCs w:val="28"/>
        </w:rPr>
      </w:pPr>
    </w:p>
    <w:p w14:paraId="0F951055" w14:textId="77777777" w:rsidR="00F22A03" w:rsidRDefault="003277DC" w:rsidP="00E612C9">
      <w:pPr>
        <w:ind w:left="360" w:right="-1620"/>
        <w:rPr>
          <w:rFonts w:ascii="Arial" w:hAnsi="Arial" w:cs="Arial"/>
          <w:b/>
          <w:sz w:val="28"/>
          <w:szCs w:val="28"/>
        </w:rPr>
      </w:pPr>
      <w:r w:rsidRPr="005E4B33">
        <w:rPr>
          <w:rFonts w:ascii="Arial" w:hAnsi="Arial" w:cs="Arial"/>
          <w:b/>
          <w:sz w:val="28"/>
          <w:szCs w:val="28"/>
        </w:rPr>
        <w:t xml:space="preserve">Ablation </w:t>
      </w:r>
    </w:p>
    <w:p w14:paraId="64A044D9" w14:textId="77777777" w:rsidR="007A4E3D" w:rsidRDefault="007A4E3D" w:rsidP="00E612C9">
      <w:pPr>
        <w:ind w:left="360" w:right="-1620"/>
        <w:rPr>
          <w:rFonts w:ascii="Arial" w:hAnsi="Arial" w:cs="Arial"/>
          <w:b/>
          <w:sz w:val="28"/>
          <w:szCs w:val="28"/>
        </w:rPr>
      </w:pPr>
    </w:p>
    <w:p w14:paraId="737E2CF8" w14:textId="77777777" w:rsidR="00B32E99" w:rsidRDefault="003277DC" w:rsidP="00E612C9">
      <w:pPr>
        <w:ind w:left="360" w:right="-1620"/>
      </w:pPr>
      <w:r>
        <w:rPr>
          <w:rFonts w:ascii="Arial" w:hAnsi="Arial" w:cs="Arial"/>
          <w:sz w:val="28"/>
          <w:szCs w:val="28"/>
        </w:rPr>
        <w:t>This</w:t>
      </w:r>
      <w:r w:rsidRPr="008D16D5">
        <w:rPr>
          <w:rFonts w:ascii="Arial" w:hAnsi="Arial" w:cs="Arial"/>
          <w:sz w:val="28"/>
          <w:szCs w:val="28"/>
        </w:rPr>
        <w:t xml:space="preserve"> is used when a patient has relatively few secondary tumours (metastases). A needle is inserted into the </w:t>
      </w:r>
      <w:proofErr w:type="spellStart"/>
      <w:r w:rsidRPr="008D16D5">
        <w:rPr>
          <w:rFonts w:ascii="Arial" w:hAnsi="Arial" w:cs="Arial"/>
          <w:sz w:val="28"/>
          <w:szCs w:val="28"/>
        </w:rPr>
        <w:t>centre</w:t>
      </w:r>
      <w:proofErr w:type="spellEnd"/>
      <w:r w:rsidRPr="008D16D5">
        <w:rPr>
          <w:rFonts w:ascii="Arial" w:hAnsi="Arial" w:cs="Arial"/>
          <w:sz w:val="28"/>
          <w:szCs w:val="28"/>
        </w:rPr>
        <w:t xml:space="preserve"> of </w:t>
      </w:r>
      <w:r w:rsidR="007A4E3D">
        <w:rPr>
          <w:rFonts w:ascii="Arial" w:hAnsi="Arial" w:cs="Arial"/>
          <w:sz w:val="28"/>
          <w:szCs w:val="28"/>
        </w:rPr>
        <w:t>each spot of</w:t>
      </w:r>
      <w:r w:rsidRPr="008D16D5">
        <w:rPr>
          <w:rFonts w:ascii="Arial" w:hAnsi="Arial" w:cs="Arial"/>
          <w:sz w:val="28"/>
          <w:szCs w:val="28"/>
        </w:rPr>
        <w:t xml:space="preserve"> tumour</w:t>
      </w:r>
      <w:r w:rsidR="007A4E3D">
        <w:rPr>
          <w:rFonts w:ascii="Arial" w:hAnsi="Arial" w:cs="Arial"/>
          <w:sz w:val="28"/>
          <w:szCs w:val="28"/>
        </w:rPr>
        <w:t>,</w:t>
      </w:r>
      <w:r w:rsidRPr="008D16D5">
        <w:rPr>
          <w:rFonts w:ascii="Arial" w:hAnsi="Arial" w:cs="Arial"/>
          <w:sz w:val="28"/>
          <w:szCs w:val="28"/>
        </w:rPr>
        <w:t xml:space="preserve"> and </w:t>
      </w:r>
      <w:r w:rsidR="007A4E3D">
        <w:rPr>
          <w:rFonts w:ascii="Arial" w:hAnsi="Arial" w:cs="Arial"/>
          <w:sz w:val="28"/>
          <w:szCs w:val="28"/>
        </w:rPr>
        <w:t xml:space="preserve">either </w:t>
      </w:r>
      <w:proofErr w:type="spellStart"/>
      <w:r w:rsidR="007A4E3D">
        <w:rPr>
          <w:rFonts w:ascii="Arial" w:hAnsi="Arial" w:cs="Arial"/>
          <w:sz w:val="28"/>
          <w:szCs w:val="28"/>
        </w:rPr>
        <w:t>radiowaves</w:t>
      </w:r>
      <w:proofErr w:type="spellEnd"/>
      <w:r w:rsidR="007A4E3D">
        <w:rPr>
          <w:rFonts w:ascii="Arial" w:hAnsi="Arial" w:cs="Arial"/>
          <w:sz w:val="28"/>
          <w:szCs w:val="28"/>
        </w:rPr>
        <w:t>, microwaves or freezing cold are conducted into the tumour so that it dies.</w:t>
      </w:r>
      <w:r w:rsidR="007A4E3D">
        <w:t xml:space="preserve"> </w:t>
      </w:r>
    </w:p>
    <w:p w14:paraId="4A9014C3" w14:textId="77777777" w:rsidR="002C303C" w:rsidRDefault="00B32E99" w:rsidP="002C303C">
      <w:pPr>
        <w:ind w:left="360" w:right="-1620"/>
      </w:pPr>
      <w:r>
        <w:br w:type="page"/>
      </w:r>
    </w:p>
    <w:p w14:paraId="1479619F" w14:textId="77777777" w:rsidR="002C303C" w:rsidRPr="00DF6EB6" w:rsidRDefault="002C303C" w:rsidP="002C303C">
      <w:pPr>
        <w:ind w:left="360" w:right="-1620"/>
        <w:rPr>
          <w:rFonts w:ascii="Arial" w:hAnsi="Arial" w:cs="Arial"/>
          <w:b/>
          <w:sz w:val="36"/>
          <w:szCs w:val="36"/>
          <w:u w:val="single"/>
        </w:rPr>
      </w:pPr>
      <w:r w:rsidRPr="00DF6EB6">
        <w:rPr>
          <w:rFonts w:ascii="Arial" w:hAnsi="Arial" w:cs="Arial"/>
          <w:b/>
          <w:sz w:val="36"/>
          <w:szCs w:val="36"/>
          <w:u w:val="single"/>
        </w:rPr>
        <w:lastRenderedPageBreak/>
        <w:t>Multidisciplinary Care</w:t>
      </w:r>
    </w:p>
    <w:p w14:paraId="0FA2D001" w14:textId="77777777" w:rsidR="002C303C" w:rsidRPr="004C2C53" w:rsidRDefault="002C303C" w:rsidP="002C303C">
      <w:pPr>
        <w:ind w:left="360" w:right="-1620"/>
        <w:rPr>
          <w:rFonts w:ascii="Arial" w:hAnsi="Arial" w:cs="Arial"/>
        </w:rPr>
      </w:pPr>
    </w:p>
    <w:p w14:paraId="74127586" w14:textId="77777777" w:rsidR="00F21D9C" w:rsidRDefault="002C303C" w:rsidP="002C303C">
      <w:pPr>
        <w:ind w:left="360" w:right="-1620"/>
        <w:rPr>
          <w:rFonts w:ascii="Arial" w:hAnsi="Arial" w:cs="Arial"/>
          <w:sz w:val="28"/>
          <w:szCs w:val="28"/>
        </w:rPr>
      </w:pPr>
      <w:r w:rsidRPr="00DF6EB6">
        <w:rPr>
          <w:rFonts w:ascii="Arial" w:hAnsi="Arial" w:cs="Arial"/>
          <w:sz w:val="28"/>
          <w:szCs w:val="28"/>
        </w:rPr>
        <w:t xml:space="preserve">The care of NET cancers can be complex, and for the patient the journey can encompass a whole host of emotions, </w:t>
      </w:r>
      <w:r w:rsidR="007A4E3D">
        <w:rPr>
          <w:rFonts w:ascii="Arial" w:hAnsi="Arial" w:cs="Arial"/>
          <w:sz w:val="28"/>
          <w:szCs w:val="28"/>
        </w:rPr>
        <w:t>as well as</w:t>
      </w:r>
      <w:r w:rsidRPr="00DF6EB6">
        <w:rPr>
          <w:rFonts w:ascii="Arial" w:hAnsi="Arial" w:cs="Arial"/>
          <w:sz w:val="28"/>
          <w:szCs w:val="28"/>
        </w:rPr>
        <w:t xml:space="preserve"> a w</w:t>
      </w:r>
      <w:r w:rsidR="007A4E3D">
        <w:rPr>
          <w:rFonts w:ascii="Arial" w:hAnsi="Arial" w:cs="Arial"/>
          <w:sz w:val="28"/>
          <w:szCs w:val="28"/>
        </w:rPr>
        <w:t>ide</w:t>
      </w:r>
      <w:r w:rsidRPr="00DF6EB6">
        <w:rPr>
          <w:rFonts w:ascii="Arial" w:hAnsi="Arial" w:cs="Arial"/>
          <w:sz w:val="28"/>
          <w:szCs w:val="28"/>
        </w:rPr>
        <w:t xml:space="preserve"> range of investigations, treatments and healthcare professionals. </w:t>
      </w:r>
    </w:p>
    <w:p w14:paraId="03339A9B" w14:textId="77777777" w:rsidR="00F21D9C" w:rsidRDefault="00F21D9C" w:rsidP="002C303C">
      <w:pPr>
        <w:ind w:left="360" w:right="-1620"/>
        <w:rPr>
          <w:rFonts w:ascii="Arial" w:hAnsi="Arial" w:cs="Arial"/>
          <w:sz w:val="28"/>
          <w:szCs w:val="28"/>
        </w:rPr>
      </w:pPr>
    </w:p>
    <w:p w14:paraId="6DBEE8C6" w14:textId="77777777" w:rsidR="002C303C" w:rsidRPr="00DF6EB6" w:rsidRDefault="002C303C" w:rsidP="002C303C">
      <w:pPr>
        <w:ind w:left="360" w:right="-1620"/>
        <w:rPr>
          <w:rFonts w:ascii="Arial" w:hAnsi="Arial" w:cs="Arial"/>
          <w:sz w:val="28"/>
          <w:szCs w:val="28"/>
        </w:rPr>
      </w:pPr>
      <w:r w:rsidRPr="00DF6EB6">
        <w:rPr>
          <w:rFonts w:ascii="Arial" w:hAnsi="Arial" w:cs="Arial"/>
          <w:sz w:val="28"/>
          <w:szCs w:val="28"/>
        </w:rPr>
        <w:t>The very fact that there is often not just one treatment option at diagnosis and throughout the patient journey, means that there has to be a collaboration among all key healthcare professional groups, who are making clinical decisions for individual patients.</w:t>
      </w:r>
    </w:p>
    <w:p w14:paraId="4FF4E42D" w14:textId="77777777" w:rsidR="002C303C" w:rsidRPr="00DF6EB6" w:rsidRDefault="002C303C" w:rsidP="002C303C">
      <w:pPr>
        <w:ind w:left="360" w:right="-1620"/>
        <w:rPr>
          <w:rFonts w:ascii="Arial" w:hAnsi="Arial" w:cs="Arial"/>
          <w:sz w:val="28"/>
          <w:szCs w:val="28"/>
        </w:rPr>
      </w:pPr>
    </w:p>
    <w:p w14:paraId="00E260A7" w14:textId="77777777" w:rsidR="002C303C" w:rsidRDefault="002C303C" w:rsidP="002C303C">
      <w:pPr>
        <w:ind w:left="360" w:right="-1620"/>
        <w:rPr>
          <w:rFonts w:ascii="Arial" w:hAnsi="Arial" w:cs="Arial"/>
          <w:sz w:val="28"/>
          <w:szCs w:val="28"/>
        </w:rPr>
      </w:pPr>
      <w:r w:rsidRPr="00DF6EB6">
        <w:rPr>
          <w:rFonts w:ascii="Arial" w:hAnsi="Arial" w:cs="Arial"/>
          <w:sz w:val="28"/>
          <w:szCs w:val="28"/>
        </w:rPr>
        <w:t>This collaboration has been termed an MDT (multidisciplinary team)</w:t>
      </w:r>
      <w:r w:rsidR="007A4E3D">
        <w:rPr>
          <w:rFonts w:ascii="Arial" w:hAnsi="Arial" w:cs="Arial"/>
          <w:sz w:val="28"/>
          <w:szCs w:val="28"/>
        </w:rPr>
        <w:t>, and the place they meet</w:t>
      </w:r>
      <w:r w:rsidR="00F21D9C">
        <w:rPr>
          <w:rFonts w:ascii="Arial" w:hAnsi="Arial" w:cs="Arial"/>
          <w:sz w:val="28"/>
          <w:szCs w:val="28"/>
        </w:rPr>
        <w:t xml:space="preserve"> </w:t>
      </w:r>
      <w:r w:rsidR="007A4E3D">
        <w:rPr>
          <w:rFonts w:ascii="Arial" w:hAnsi="Arial" w:cs="Arial"/>
          <w:sz w:val="28"/>
          <w:szCs w:val="28"/>
        </w:rPr>
        <w:t>is called a multidisciplinary meeting</w:t>
      </w:r>
      <w:r w:rsidR="00520D97">
        <w:rPr>
          <w:rFonts w:ascii="Arial" w:hAnsi="Arial" w:cs="Arial"/>
          <w:sz w:val="28"/>
          <w:szCs w:val="28"/>
        </w:rPr>
        <w:t xml:space="preserve"> </w:t>
      </w:r>
      <w:r w:rsidR="007A4E3D">
        <w:rPr>
          <w:rFonts w:ascii="Arial" w:hAnsi="Arial" w:cs="Arial"/>
          <w:sz w:val="28"/>
          <w:szCs w:val="28"/>
        </w:rPr>
        <w:t>(MDM).</w:t>
      </w:r>
      <w:r w:rsidRPr="00DF6EB6">
        <w:rPr>
          <w:rFonts w:ascii="Arial" w:hAnsi="Arial" w:cs="Arial"/>
          <w:sz w:val="28"/>
          <w:szCs w:val="28"/>
        </w:rPr>
        <w:t xml:space="preserve"> This is a formula that is now being used across the world in the care of cancer patients.</w:t>
      </w:r>
    </w:p>
    <w:p w14:paraId="07A29307" w14:textId="77777777" w:rsidR="007A4E3D" w:rsidRPr="00DF6EB6" w:rsidRDefault="007A4E3D" w:rsidP="002C303C">
      <w:pPr>
        <w:ind w:left="360" w:right="-1620"/>
        <w:rPr>
          <w:rFonts w:ascii="Arial" w:hAnsi="Arial" w:cs="Arial"/>
          <w:sz w:val="28"/>
          <w:szCs w:val="28"/>
        </w:rPr>
      </w:pPr>
    </w:p>
    <w:p w14:paraId="02EF3B68" w14:textId="77777777" w:rsidR="002C303C" w:rsidRPr="00DF6EB6" w:rsidRDefault="002C303C" w:rsidP="002C303C">
      <w:pPr>
        <w:ind w:left="360" w:right="-1620"/>
        <w:rPr>
          <w:rFonts w:ascii="Arial" w:hAnsi="Arial" w:cs="Arial"/>
          <w:sz w:val="28"/>
          <w:szCs w:val="28"/>
        </w:rPr>
      </w:pPr>
      <w:proofErr w:type="gramStart"/>
      <w:r w:rsidRPr="00DF6EB6">
        <w:rPr>
          <w:rFonts w:ascii="Arial" w:hAnsi="Arial" w:cs="Arial"/>
          <w:sz w:val="28"/>
          <w:szCs w:val="28"/>
        </w:rPr>
        <w:t>An MDT will usually be formed by a particular specialist with expertise and interest in NET</w:t>
      </w:r>
      <w:r w:rsidR="007A4E3D">
        <w:rPr>
          <w:rFonts w:ascii="Arial" w:hAnsi="Arial" w:cs="Arial"/>
          <w:sz w:val="28"/>
          <w:szCs w:val="28"/>
        </w:rPr>
        <w:t>s</w:t>
      </w:r>
      <w:proofErr w:type="gramEnd"/>
      <w:r w:rsidRPr="00DF6EB6">
        <w:rPr>
          <w:rFonts w:ascii="Arial" w:hAnsi="Arial" w:cs="Arial"/>
          <w:sz w:val="28"/>
          <w:szCs w:val="28"/>
        </w:rPr>
        <w:t>. This specialist is commonly an endocrinologist</w:t>
      </w:r>
      <w:r w:rsidR="007A4E3D">
        <w:rPr>
          <w:rFonts w:ascii="Arial" w:hAnsi="Arial" w:cs="Arial"/>
          <w:sz w:val="28"/>
          <w:szCs w:val="28"/>
        </w:rPr>
        <w:t>,</w:t>
      </w:r>
      <w:r w:rsidRPr="00DF6EB6">
        <w:rPr>
          <w:rFonts w:ascii="Arial" w:hAnsi="Arial" w:cs="Arial"/>
          <w:sz w:val="28"/>
          <w:szCs w:val="28"/>
        </w:rPr>
        <w:t xml:space="preserve"> oncologist</w:t>
      </w:r>
      <w:r w:rsidR="007A4E3D">
        <w:rPr>
          <w:rFonts w:ascii="Arial" w:hAnsi="Arial" w:cs="Arial"/>
          <w:sz w:val="28"/>
          <w:szCs w:val="28"/>
        </w:rPr>
        <w:t xml:space="preserve"> or surgeon</w:t>
      </w:r>
      <w:r w:rsidRPr="00DF6EB6">
        <w:rPr>
          <w:rFonts w:ascii="Arial" w:hAnsi="Arial" w:cs="Arial"/>
          <w:sz w:val="28"/>
          <w:szCs w:val="28"/>
        </w:rPr>
        <w:t>.</w:t>
      </w:r>
    </w:p>
    <w:p w14:paraId="2EC6A4D1" w14:textId="77777777" w:rsidR="002C303C" w:rsidRPr="00DF6EB6" w:rsidRDefault="002C303C" w:rsidP="002C303C">
      <w:pPr>
        <w:ind w:left="360" w:right="-1620"/>
        <w:rPr>
          <w:rFonts w:ascii="Arial" w:hAnsi="Arial" w:cs="Arial"/>
          <w:sz w:val="28"/>
          <w:szCs w:val="28"/>
        </w:rPr>
      </w:pPr>
    </w:p>
    <w:p w14:paraId="15AD9F37" w14:textId="77777777" w:rsidR="002C303C" w:rsidRPr="00DF6EB6" w:rsidRDefault="002C303C" w:rsidP="002C303C">
      <w:pPr>
        <w:ind w:left="360" w:right="-1620"/>
        <w:rPr>
          <w:rFonts w:ascii="Arial" w:hAnsi="Arial" w:cs="Arial"/>
          <w:sz w:val="28"/>
          <w:szCs w:val="28"/>
        </w:rPr>
      </w:pPr>
      <w:r w:rsidRPr="00DF6EB6">
        <w:rPr>
          <w:rFonts w:ascii="Arial" w:hAnsi="Arial" w:cs="Arial"/>
          <w:sz w:val="28"/>
          <w:szCs w:val="28"/>
        </w:rPr>
        <w:t>A patient may see some or all of the following people:</w:t>
      </w:r>
    </w:p>
    <w:p w14:paraId="40C1B312"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w:t>
      </w:r>
      <w:r>
        <w:rPr>
          <w:rFonts w:ascii="Arial" w:hAnsi="Arial" w:cs="Arial"/>
          <w:sz w:val="28"/>
          <w:szCs w:val="28"/>
        </w:rPr>
        <w:t xml:space="preserve">Medical </w:t>
      </w:r>
      <w:r w:rsidR="002C303C" w:rsidRPr="00DF6EB6">
        <w:rPr>
          <w:rFonts w:ascii="Arial" w:hAnsi="Arial" w:cs="Arial"/>
          <w:sz w:val="28"/>
          <w:szCs w:val="28"/>
        </w:rPr>
        <w:t>Oncologist</w:t>
      </w:r>
    </w:p>
    <w:p w14:paraId="61FF9091"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Surgeon</w:t>
      </w:r>
    </w:p>
    <w:p w14:paraId="2459F6B9"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Endocrinologist</w:t>
      </w:r>
    </w:p>
    <w:p w14:paraId="2A5AEE33" w14:textId="77777777" w:rsidR="002C303C"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Radiology staff</w:t>
      </w:r>
    </w:p>
    <w:p w14:paraId="7D70EFF1" w14:textId="77777777" w:rsidR="007A4E3D" w:rsidRPr="00DF6EB6" w:rsidRDefault="007A4E3D" w:rsidP="002C303C">
      <w:pPr>
        <w:ind w:left="360" w:right="-1620"/>
        <w:rPr>
          <w:rFonts w:ascii="Arial" w:hAnsi="Arial" w:cs="Arial"/>
          <w:sz w:val="28"/>
          <w:szCs w:val="28"/>
        </w:rPr>
      </w:pPr>
      <w:r>
        <w:rPr>
          <w:rFonts w:ascii="Arial" w:hAnsi="Arial" w:cs="Arial"/>
          <w:sz w:val="28"/>
          <w:szCs w:val="28"/>
        </w:rPr>
        <w:t>* Radiation Oncologist</w:t>
      </w:r>
    </w:p>
    <w:p w14:paraId="70B1F373" w14:textId="77777777" w:rsidR="007A4E3D" w:rsidRPr="00DF6EB6" w:rsidRDefault="007A4E3D" w:rsidP="007A4E3D">
      <w:pPr>
        <w:ind w:left="360" w:right="-1620"/>
        <w:rPr>
          <w:rFonts w:ascii="Arial" w:hAnsi="Arial" w:cs="Arial"/>
          <w:sz w:val="28"/>
          <w:szCs w:val="28"/>
        </w:rPr>
      </w:pPr>
      <w:r>
        <w:rPr>
          <w:rFonts w:ascii="Arial" w:hAnsi="Arial" w:cs="Arial"/>
          <w:sz w:val="28"/>
          <w:szCs w:val="28"/>
        </w:rPr>
        <w:t xml:space="preserve">* </w:t>
      </w:r>
      <w:r w:rsidR="002C303C" w:rsidRPr="00DF6EB6">
        <w:rPr>
          <w:rFonts w:ascii="Arial" w:hAnsi="Arial" w:cs="Arial"/>
          <w:sz w:val="28"/>
          <w:szCs w:val="28"/>
        </w:rPr>
        <w:t>Nuclear medicine physician</w:t>
      </w:r>
      <w:r>
        <w:rPr>
          <w:rFonts w:ascii="Arial" w:hAnsi="Arial" w:cs="Arial"/>
          <w:sz w:val="28"/>
          <w:szCs w:val="28"/>
        </w:rPr>
        <w:t xml:space="preserve"> </w:t>
      </w:r>
    </w:p>
    <w:p w14:paraId="75D56934"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Dietitian</w:t>
      </w:r>
    </w:p>
    <w:p w14:paraId="1731D56C"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Nurse Specialist </w:t>
      </w:r>
    </w:p>
    <w:p w14:paraId="6DD54881"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Palliative Care Team</w:t>
      </w:r>
    </w:p>
    <w:p w14:paraId="2A4B6684"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Pain Team</w:t>
      </w:r>
    </w:p>
    <w:p w14:paraId="29A88DED"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General Practitioner/Practice Nurse </w:t>
      </w:r>
    </w:p>
    <w:p w14:paraId="42598AE0"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w:t>
      </w:r>
      <w:proofErr w:type="spellStart"/>
      <w:r w:rsidR="002C303C" w:rsidRPr="00DF6EB6">
        <w:rPr>
          <w:rFonts w:ascii="Arial" w:hAnsi="Arial" w:cs="Arial"/>
          <w:sz w:val="28"/>
          <w:szCs w:val="28"/>
        </w:rPr>
        <w:t>Counselling</w:t>
      </w:r>
      <w:proofErr w:type="spellEnd"/>
      <w:r w:rsidR="002C303C" w:rsidRPr="00DF6EB6">
        <w:rPr>
          <w:rFonts w:ascii="Arial" w:hAnsi="Arial" w:cs="Arial"/>
          <w:sz w:val="28"/>
          <w:szCs w:val="28"/>
        </w:rPr>
        <w:t xml:space="preserve"> Staff</w:t>
      </w:r>
    </w:p>
    <w:p w14:paraId="00317BAF"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Various Technicians </w:t>
      </w:r>
    </w:p>
    <w:p w14:paraId="0562A6EB"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Clinic Staff</w:t>
      </w:r>
    </w:p>
    <w:p w14:paraId="34AA3DA5"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Hospital Staff </w:t>
      </w:r>
    </w:p>
    <w:p w14:paraId="020BB49A" w14:textId="77777777" w:rsidR="002C303C" w:rsidRPr="00DF6EB6" w:rsidRDefault="007A4E3D" w:rsidP="002C303C">
      <w:pPr>
        <w:ind w:left="360" w:right="-1620"/>
        <w:rPr>
          <w:rFonts w:ascii="Arial" w:hAnsi="Arial" w:cs="Arial"/>
          <w:sz w:val="28"/>
          <w:szCs w:val="28"/>
        </w:rPr>
      </w:pPr>
      <w:r>
        <w:rPr>
          <w:rFonts w:ascii="Arial" w:hAnsi="Arial" w:cs="Arial"/>
          <w:sz w:val="28"/>
          <w:szCs w:val="28"/>
        </w:rPr>
        <w:t>*</w:t>
      </w:r>
      <w:r w:rsidR="002C303C" w:rsidRPr="00DF6EB6">
        <w:rPr>
          <w:rFonts w:ascii="Arial" w:hAnsi="Arial" w:cs="Arial"/>
          <w:sz w:val="28"/>
          <w:szCs w:val="28"/>
        </w:rPr>
        <w:t xml:space="preserve"> Hospice Team</w:t>
      </w:r>
    </w:p>
    <w:p w14:paraId="161C3A72" w14:textId="77777777" w:rsidR="002C303C" w:rsidRPr="00DF6EB6" w:rsidRDefault="002C303C" w:rsidP="002C303C">
      <w:pPr>
        <w:ind w:left="360" w:right="-1620"/>
        <w:rPr>
          <w:rFonts w:ascii="Arial" w:hAnsi="Arial" w:cs="Arial"/>
          <w:sz w:val="28"/>
          <w:szCs w:val="28"/>
        </w:rPr>
      </w:pPr>
    </w:p>
    <w:p w14:paraId="53FAF5FA" w14:textId="77777777" w:rsidR="002C303C" w:rsidRPr="00DF6EB6" w:rsidRDefault="002C303C" w:rsidP="002C303C">
      <w:pPr>
        <w:ind w:left="360" w:right="-1620"/>
        <w:rPr>
          <w:rFonts w:ascii="Arial" w:hAnsi="Arial" w:cs="Arial"/>
          <w:sz w:val="28"/>
          <w:szCs w:val="28"/>
        </w:rPr>
      </w:pPr>
      <w:r w:rsidRPr="00DF6EB6">
        <w:rPr>
          <w:rFonts w:ascii="Arial" w:hAnsi="Arial" w:cs="Arial"/>
          <w:sz w:val="28"/>
          <w:szCs w:val="28"/>
        </w:rPr>
        <w:t xml:space="preserve">Patients can feel more confident in the knowledge that all aspects of their care have been discussed and that the best possible treatment plan will be formulated. A </w:t>
      </w:r>
      <w:proofErr w:type="gramStart"/>
      <w:r w:rsidRPr="00DF6EB6">
        <w:rPr>
          <w:rFonts w:ascii="Arial" w:hAnsi="Arial" w:cs="Arial"/>
          <w:sz w:val="28"/>
          <w:szCs w:val="28"/>
        </w:rPr>
        <w:t>well coordinated</w:t>
      </w:r>
      <w:proofErr w:type="gramEnd"/>
      <w:r w:rsidRPr="00DF6EB6">
        <w:rPr>
          <w:rFonts w:ascii="Arial" w:hAnsi="Arial" w:cs="Arial"/>
          <w:sz w:val="28"/>
          <w:szCs w:val="28"/>
        </w:rPr>
        <w:t xml:space="preserve"> and disciplined MDT is a very important aspect for care when striving to achieve the best quality of life and the best outcome for NET cancer patients. </w:t>
      </w:r>
    </w:p>
    <w:p w14:paraId="5DBB66C0" w14:textId="77777777" w:rsidR="002C303C" w:rsidRPr="004C2C53" w:rsidRDefault="002C303C" w:rsidP="002C303C">
      <w:pPr>
        <w:ind w:left="360" w:right="-1620"/>
        <w:rPr>
          <w:rFonts w:ascii="Arial" w:hAnsi="Arial" w:cs="Arial"/>
        </w:rPr>
      </w:pPr>
    </w:p>
    <w:p w14:paraId="7961BDB2" w14:textId="77777777" w:rsidR="002C303C" w:rsidRPr="00AD45C9" w:rsidRDefault="002C303C" w:rsidP="002C303C">
      <w:pPr>
        <w:ind w:left="360" w:right="-1620"/>
        <w:rPr>
          <w:rFonts w:ascii="Arial" w:hAnsi="Arial" w:cs="Arial"/>
          <w:sz w:val="28"/>
          <w:szCs w:val="28"/>
        </w:rPr>
      </w:pPr>
    </w:p>
    <w:p w14:paraId="35B74FB9" w14:textId="77777777" w:rsidR="002C303C" w:rsidRPr="00AD45C9" w:rsidRDefault="002C303C" w:rsidP="002C303C">
      <w:pPr>
        <w:ind w:left="360" w:right="-1620"/>
        <w:rPr>
          <w:rFonts w:ascii="Arial" w:hAnsi="Arial" w:cs="Arial"/>
          <w:sz w:val="28"/>
          <w:szCs w:val="28"/>
        </w:rPr>
      </w:pPr>
    </w:p>
    <w:p w14:paraId="547A4200" w14:textId="77777777" w:rsidR="00B32E99" w:rsidRPr="00DF6EB6" w:rsidRDefault="00B32E99" w:rsidP="002C303C">
      <w:pPr>
        <w:ind w:left="360" w:right="-1620"/>
        <w:rPr>
          <w:rFonts w:ascii="Arial" w:hAnsi="Arial" w:cs="Arial"/>
          <w:b/>
          <w:sz w:val="36"/>
          <w:szCs w:val="36"/>
        </w:rPr>
      </w:pPr>
      <w:r w:rsidRPr="00DF6EB6">
        <w:rPr>
          <w:rFonts w:ascii="Arial" w:hAnsi="Arial" w:cs="Arial"/>
          <w:b/>
          <w:sz w:val="36"/>
          <w:szCs w:val="36"/>
        </w:rPr>
        <w:t>Communicatin</w:t>
      </w:r>
      <w:r w:rsidR="002C303C" w:rsidRPr="00DF6EB6">
        <w:rPr>
          <w:rFonts w:ascii="Arial" w:hAnsi="Arial" w:cs="Arial"/>
          <w:b/>
          <w:sz w:val="36"/>
          <w:szCs w:val="36"/>
        </w:rPr>
        <w:t>g</w:t>
      </w:r>
      <w:r w:rsidRPr="00DF6EB6">
        <w:rPr>
          <w:rFonts w:ascii="Arial" w:hAnsi="Arial" w:cs="Arial"/>
          <w:b/>
          <w:sz w:val="36"/>
          <w:szCs w:val="36"/>
        </w:rPr>
        <w:t xml:space="preserve"> with the</w:t>
      </w:r>
      <w:r w:rsidR="002C303C" w:rsidRPr="00DF6EB6">
        <w:rPr>
          <w:rFonts w:ascii="Arial" w:hAnsi="Arial" w:cs="Arial"/>
          <w:b/>
          <w:sz w:val="36"/>
          <w:szCs w:val="36"/>
        </w:rPr>
        <w:t xml:space="preserve"> </w:t>
      </w:r>
      <w:r w:rsidRPr="00DF6EB6">
        <w:rPr>
          <w:rFonts w:ascii="Arial" w:hAnsi="Arial" w:cs="Arial"/>
          <w:b/>
          <w:sz w:val="36"/>
          <w:szCs w:val="36"/>
        </w:rPr>
        <w:t>Health Care Team</w:t>
      </w:r>
    </w:p>
    <w:p w14:paraId="7142D303" w14:textId="77777777" w:rsidR="00B32E99" w:rsidRPr="004C2C53" w:rsidRDefault="00B32E99" w:rsidP="00E612C9">
      <w:pPr>
        <w:ind w:left="360" w:right="-1620"/>
      </w:pPr>
    </w:p>
    <w:p w14:paraId="2BA61234" w14:textId="77777777" w:rsidR="00B32E99" w:rsidRPr="00DF6EB6" w:rsidRDefault="00B32E99" w:rsidP="00E612C9">
      <w:pPr>
        <w:ind w:left="360" w:right="-1620"/>
        <w:rPr>
          <w:rFonts w:ascii="Arial" w:hAnsi="Arial" w:cs="Arial"/>
          <w:sz w:val="28"/>
          <w:szCs w:val="28"/>
        </w:rPr>
      </w:pPr>
      <w:r w:rsidRPr="00DF6EB6">
        <w:rPr>
          <w:rFonts w:ascii="Arial" w:hAnsi="Arial" w:cs="Arial"/>
          <w:sz w:val="28"/>
          <w:szCs w:val="28"/>
        </w:rPr>
        <w:t>Being diagnosed with cancer can be a confusing and frightening time for you and your loved ones. Although your healthcare team will do their best to support you, medical appointments can be stressful and it is worthwhile to be reminded of ways to get the most out of each appointment.</w:t>
      </w:r>
    </w:p>
    <w:p w14:paraId="1D150EF6" w14:textId="77777777" w:rsidR="00B32E99" w:rsidRPr="00DF6EB6" w:rsidRDefault="00B32E99" w:rsidP="00E612C9">
      <w:pPr>
        <w:ind w:left="360" w:right="-1620"/>
        <w:rPr>
          <w:rFonts w:ascii="Arial" w:hAnsi="Arial" w:cs="Arial"/>
          <w:sz w:val="28"/>
          <w:szCs w:val="28"/>
        </w:rPr>
      </w:pPr>
    </w:p>
    <w:p w14:paraId="4BEBC470" w14:textId="77777777" w:rsidR="00B32E99" w:rsidRPr="00DF6EB6" w:rsidRDefault="00B32E99" w:rsidP="00E612C9">
      <w:pPr>
        <w:ind w:left="360" w:right="-1620"/>
        <w:rPr>
          <w:rFonts w:ascii="Arial" w:hAnsi="Arial" w:cs="Arial"/>
          <w:sz w:val="28"/>
          <w:szCs w:val="28"/>
        </w:rPr>
      </w:pPr>
      <w:r w:rsidRPr="00DF6EB6">
        <w:rPr>
          <w:rFonts w:ascii="Arial" w:hAnsi="Arial" w:cs="Arial"/>
          <w:sz w:val="28"/>
          <w:szCs w:val="28"/>
        </w:rPr>
        <w:t>A few things to keep in mind:</w:t>
      </w:r>
    </w:p>
    <w:p w14:paraId="2EDBEB0F" w14:textId="77777777" w:rsidR="00B32E99" w:rsidRPr="00DF6EB6" w:rsidRDefault="00B32E99" w:rsidP="00E612C9">
      <w:pPr>
        <w:ind w:left="360" w:right="-1620"/>
        <w:rPr>
          <w:rFonts w:ascii="Arial" w:hAnsi="Arial" w:cs="Arial"/>
          <w:sz w:val="28"/>
          <w:szCs w:val="28"/>
        </w:rPr>
      </w:pPr>
    </w:p>
    <w:p w14:paraId="45D56748" w14:textId="77777777" w:rsidR="00B32E99" w:rsidRPr="00DF6EB6" w:rsidRDefault="00B32E99" w:rsidP="00E612C9">
      <w:pPr>
        <w:ind w:left="360" w:right="-1620"/>
        <w:rPr>
          <w:rFonts w:ascii="Arial" w:hAnsi="Arial" w:cs="Arial"/>
          <w:sz w:val="28"/>
          <w:szCs w:val="28"/>
        </w:rPr>
      </w:pPr>
      <w:r w:rsidRPr="00DF6EB6">
        <w:rPr>
          <w:rFonts w:ascii="Arial" w:hAnsi="Arial" w:cs="Arial"/>
          <w:sz w:val="28"/>
          <w:szCs w:val="28"/>
        </w:rPr>
        <w:t xml:space="preserve"> • </w:t>
      </w:r>
      <w:proofErr w:type="gramStart"/>
      <w:r w:rsidRPr="00DF6EB6">
        <w:rPr>
          <w:rFonts w:ascii="Arial" w:hAnsi="Arial" w:cs="Arial"/>
          <w:sz w:val="28"/>
          <w:szCs w:val="28"/>
        </w:rPr>
        <w:t>The</w:t>
      </w:r>
      <w:proofErr w:type="gramEnd"/>
      <w:r w:rsidRPr="00DF6EB6">
        <w:rPr>
          <w:rFonts w:ascii="Arial" w:hAnsi="Arial" w:cs="Arial"/>
          <w:sz w:val="28"/>
          <w:szCs w:val="28"/>
        </w:rPr>
        <w:t xml:space="preserve"> most important part of your healthcare team is YOU</w:t>
      </w:r>
    </w:p>
    <w:p w14:paraId="26E7FDEA" w14:textId="77777777" w:rsidR="00B32E99" w:rsidRPr="00DF6EB6" w:rsidRDefault="00B32E99" w:rsidP="00E612C9">
      <w:pPr>
        <w:ind w:left="360" w:right="-1620"/>
        <w:rPr>
          <w:rFonts w:ascii="Arial" w:hAnsi="Arial" w:cs="Arial"/>
          <w:sz w:val="28"/>
          <w:szCs w:val="28"/>
        </w:rPr>
      </w:pPr>
      <w:r w:rsidRPr="00DF6EB6">
        <w:rPr>
          <w:rFonts w:ascii="Arial" w:hAnsi="Arial" w:cs="Arial"/>
          <w:sz w:val="28"/>
          <w:szCs w:val="28"/>
        </w:rPr>
        <w:t xml:space="preserve"> • YOU know more about YOU than anyone else does</w:t>
      </w:r>
    </w:p>
    <w:p w14:paraId="2D04BBCC" w14:textId="77777777" w:rsidR="00B32E99" w:rsidRPr="00DF6EB6" w:rsidRDefault="00B32E99" w:rsidP="00E612C9">
      <w:pPr>
        <w:ind w:left="360" w:right="-1620"/>
        <w:rPr>
          <w:rFonts w:ascii="Arial" w:hAnsi="Arial" w:cs="Arial"/>
          <w:sz w:val="28"/>
          <w:szCs w:val="28"/>
        </w:rPr>
      </w:pPr>
      <w:r w:rsidRPr="00DF6EB6">
        <w:rPr>
          <w:rFonts w:ascii="Arial" w:hAnsi="Arial" w:cs="Arial"/>
          <w:sz w:val="28"/>
          <w:szCs w:val="28"/>
        </w:rPr>
        <w:t xml:space="preserve"> • </w:t>
      </w:r>
      <w:proofErr w:type="gramStart"/>
      <w:r w:rsidRPr="00DF6EB6">
        <w:rPr>
          <w:rFonts w:ascii="Arial" w:hAnsi="Arial" w:cs="Arial"/>
          <w:sz w:val="28"/>
          <w:szCs w:val="28"/>
        </w:rPr>
        <w:t>Your</w:t>
      </w:r>
      <w:proofErr w:type="gramEnd"/>
      <w:r w:rsidRPr="00DF6EB6">
        <w:rPr>
          <w:rFonts w:ascii="Arial" w:hAnsi="Arial" w:cs="Arial"/>
          <w:sz w:val="28"/>
          <w:szCs w:val="28"/>
        </w:rPr>
        <w:t xml:space="preserve"> doctor can help you more if you are an active partner in your treatment</w:t>
      </w:r>
    </w:p>
    <w:p w14:paraId="29A54705" w14:textId="77777777" w:rsidR="00B32E99" w:rsidRPr="00DF6EB6" w:rsidRDefault="00B32E99" w:rsidP="00E612C9">
      <w:pPr>
        <w:ind w:left="360" w:right="-1620"/>
        <w:rPr>
          <w:rFonts w:ascii="Arial" w:hAnsi="Arial" w:cs="Arial"/>
          <w:sz w:val="28"/>
          <w:szCs w:val="28"/>
        </w:rPr>
      </w:pPr>
    </w:p>
    <w:p w14:paraId="44A2505A" w14:textId="77777777" w:rsidR="00AD45C9" w:rsidRPr="00DF6EB6" w:rsidRDefault="00AD45C9" w:rsidP="00E612C9">
      <w:pPr>
        <w:ind w:left="360" w:right="-1620"/>
        <w:rPr>
          <w:rFonts w:ascii="Arial" w:hAnsi="Arial" w:cs="Arial"/>
          <w:sz w:val="28"/>
          <w:szCs w:val="28"/>
        </w:rPr>
      </w:pPr>
    </w:p>
    <w:p w14:paraId="21F155C1" w14:textId="77777777" w:rsidR="00B32E99" w:rsidRPr="00DF6EB6" w:rsidRDefault="00B32E99" w:rsidP="00E612C9">
      <w:pPr>
        <w:ind w:left="360" w:right="-1620"/>
        <w:rPr>
          <w:rFonts w:ascii="Arial" w:hAnsi="Arial" w:cs="Arial"/>
          <w:sz w:val="28"/>
          <w:szCs w:val="28"/>
        </w:rPr>
      </w:pPr>
      <w:r w:rsidRPr="00DF6EB6">
        <w:rPr>
          <w:rFonts w:ascii="Arial" w:hAnsi="Arial" w:cs="Arial"/>
          <w:sz w:val="28"/>
          <w:szCs w:val="28"/>
        </w:rPr>
        <w:t>Tips:</w:t>
      </w:r>
    </w:p>
    <w:p w14:paraId="42738469" w14:textId="77777777" w:rsidR="00B32E99" w:rsidRPr="00DF6EB6" w:rsidRDefault="002C303C" w:rsidP="00E612C9">
      <w:pPr>
        <w:ind w:left="360" w:right="-1620"/>
        <w:rPr>
          <w:rFonts w:ascii="Arial" w:hAnsi="Arial" w:cs="Arial"/>
          <w:sz w:val="28"/>
          <w:szCs w:val="28"/>
        </w:rPr>
      </w:pPr>
      <w:r w:rsidRPr="00DF6EB6">
        <w:rPr>
          <w:rFonts w:ascii="Arial" w:hAnsi="Arial" w:cs="Arial"/>
          <w:sz w:val="28"/>
          <w:szCs w:val="28"/>
        </w:rPr>
        <w:t xml:space="preserve">- </w:t>
      </w:r>
      <w:r w:rsidR="00B32E99" w:rsidRPr="00DF6EB6">
        <w:rPr>
          <w:rFonts w:ascii="Arial" w:hAnsi="Arial" w:cs="Arial"/>
          <w:sz w:val="28"/>
          <w:szCs w:val="28"/>
        </w:rPr>
        <w:t>Bring a trusted friend or family member with you to the appointment if you can. If you</w:t>
      </w:r>
      <w:r w:rsidR="00AD45C9" w:rsidRPr="00DF6EB6">
        <w:rPr>
          <w:rFonts w:ascii="Arial" w:hAnsi="Arial" w:cs="Arial"/>
          <w:sz w:val="28"/>
          <w:szCs w:val="28"/>
        </w:rPr>
        <w:t xml:space="preserve"> </w:t>
      </w:r>
      <w:r w:rsidR="00B32E99" w:rsidRPr="00DF6EB6">
        <w:rPr>
          <w:rFonts w:ascii="Arial" w:hAnsi="Arial" w:cs="Arial"/>
          <w:sz w:val="28"/>
          <w:szCs w:val="28"/>
        </w:rPr>
        <w:t>are feeling anxious, you may not hear everything that’s said, or ask all the questions you wanted to. It helps to have additional ears there to listen, and your guest may help to make sure your concerns are brought up.</w:t>
      </w:r>
    </w:p>
    <w:p w14:paraId="64AB8BEE" w14:textId="77777777" w:rsidR="00B32E99" w:rsidRPr="00DF6EB6" w:rsidRDefault="002C303C" w:rsidP="00E612C9">
      <w:pPr>
        <w:ind w:left="360" w:right="-1620"/>
        <w:rPr>
          <w:rFonts w:ascii="Arial" w:hAnsi="Arial" w:cs="Arial"/>
          <w:sz w:val="28"/>
          <w:szCs w:val="28"/>
        </w:rPr>
      </w:pPr>
      <w:r w:rsidRPr="00DF6EB6">
        <w:rPr>
          <w:rFonts w:ascii="Arial" w:hAnsi="Arial" w:cs="Arial"/>
          <w:sz w:val="28"/>
          <w:szCs w:val="28"/>
        </w:rPr>
        <w:t xml:space="preserve">- </w:t>
      </w:r>
      <w:r w:rsidR="00B32E99" w:rsidRPr="00DF6EB6">
        <w:rPr>
          <w:rFonts w:ascii="Arial" w:hAnsi="Arial" w:cs="Arial"/>
          <w:sz w:val="28"/>
          <w:szCs w:val="28"/>
        </w:rPr>
        <w:t>Try taking notes on how you are feeling, and take these notes into your appointments.</w:t>
      </w:r>
    </w:p>
    <w:p w14:paraId="242416DC" w14:textId="77777777" w:rsidR="00B32E99" w:rsidRPr="00DF6EB6" w:rsidRDefault="002C303C" w:rsidP="00E612C9">
      <w:pPr>
        <w:ind w:left="360" w:right="-1620"/>
        <w:rPr>
          <w:rFonts w:ascii="Arial" w:hAnsi="Arial" w:cs="Arial"/>
          <w:sz w:val="28"/>
          <w:szCs w:val="28"/>
        </w:rPr>
      </w:pPr>
      <w:r w:rsidRPr="00DF6EB6">
        <w:rPr>
          <w:rFonts w:ascii="Arial" w:hAnsi="Arial" w:cs="Arial"/>
          <w:sz w:val="28"/>
          <w:szCs w:val="28"/>
        </w:rPr>
        <w:t xml:space="preserve">- </w:t>
      </w:r>
      <w:r w:rsidR="00B32E99" w:rsidRPr="00DF6EB6">
        <w:rPr>
          <w:rFonts w:ascii="Arial" w:hAnsi="Arial" w:cs="Arial"/>
          <w:sz w:val="28"/>
          <w:szCs w:val="28"/>
        </w:rPr>
        <w:t>Write down a list of questions you want to ask. If you don’t understand the answers to any of your questions, don’t be embarrassed to ask for the answer to be repeated or</w:t>
      </w:r>
      <w:r w:rsidR="00AD45C9" w:rsidRPr="00DF6EB6">
        <w:rPr>
          <w:rFonts w:ascii="Arial" w:hAnsi="Arial" w:cs="Arial"/>
          <w:sz w:val="28"/>
          <w:szCs w:val="28"/>
        </w:rPr>
        <w:t xml:space="preserve"> </w:t>
      </w:r>
      <w:r w:rsidR="00B32E99" w:rsidRPr="00DF6EB6">
        <w:rPr>
          <w:rFonts w:ascii="Arial" w:hAnsi="Arial" w:cs="Arial"/>
          <w:sz w:val="28"/>
          <w:szCs w:val="28"/>
        </w:rPr>
        <w:t xml:space="preserve">rephrased. Make sure you know </w:t>
      </w:r>
      <w:proofErr w:type="gramStart"/>
      <w:r w:rsidR="00B32E99" w:rsidRPr="00DF6EB6">
        <w:rPr>
          <w:rFonts w:ascii="Arial" w:hAnsi="Arial" w:cs="Arial"/>
          <w:sz w:val="28"/>
          <w:szCs w:val="28"/>
        </w:rPr>
        <w:t>who</w:t>
      </w:r>
      <w:proofErr w:type="gramEnd"/>
      <w:r w:rsidR="00B32E99" w:rsidRPr="00DF6EB6">
        <w:rPr>
          <w:rFonts w:ascii="Arial" w:hAnsi="Arial" w:cs="Arial"/>
          <w:sz w:val="28"/>
          <w:szCs w:val="28"/>
        </w:rPr>
        <w:t xml:space="preserve"> your point of contact is and how to get hold of them, in case you have questions later.</w:t>
      </w:r>
    </w:p>
    <w:p w14:paraId="178DB0E5" w14:textId="77777777" w:rsidR="00B32E99" w:rsidRPr="00DF6EB6" w:rsidRDefault="002C303C" w:rsidP="00E612C9">
      <w:pPr>
        <w:ind w:left="360" w:right="-1620"/>
        <w:rPr>
          <w:rFonts w:ascii="Arial" w:hAnsi="Arial" w:cs="Arial"/>
          <w:sz w:val="28"/>
          <w:szCs w:val="28"/>
        </w:rPr>
      </w:pPr>
      <w:r w:rsidRPr="00DF6EB6">
        <w:rPr>
          <w:rFonts w:ascii="Arial" w:hAnsi="Arial" w:cs="Arial"/>
          <w:sz w:val="28"/>
          <w:szCs w:val="28"/>
        </w:rPr>
        <w:t xml:space="preserve">- </w:t>
      </w:r>
      <w:r w:rsidR="00B32E99" w:rsidRPr="00DF6EB6">
        <w:rPr>
          <w:rFonts w:ascii="Arial" w:hAnsi="Arial" w:cs="Arial"/>
          <w:sz w:val="28"/>
          <w:szCs w:val="28"/>
        </w:rPr>
        <w:t xml:space="preserve">Deciding on a treatment strategy can be difficult so </w:t>
      </w:r>
      <w:r w:rsidR="00DC0EF0">
        <w:rPr>
          <w:rFonts w:ascii="Arial" w:hAnsi="Arial" w:cs="Arial"/>
          <w:sz w:val="28"/>
          <w:szCs w:val="28"/>
        </w:rPr>
        <w:t>encouraging your doctor to seek opinions from other specialists can be valuable</w:t>
      </w:r>
      <w:r w:rsidR="00B32E99" w:rsidRPr="00DF6EB6">
        <w:rPr>
          <w:rFonts w:ascii="Arial" w:hAnsi="Arial" w:cs="Arial"/>
          <w:sz w:val="28"/>
          <w:szCs w:val="28"/>
        </w:rPr>
        <w:t>. Physicians are usually very open to this because they appreciate the fact that making an effective treatment choice can be very challenging.</w:t>
      </w:r>
    </w:p>
    <w:p w14:paraId="31C7F2CC" w14:textId="77777777" w:rsidR="00B32E99" w:rsidRPr="00DF6EB6" w:rsidRDefault="002C303C" w:rsidP="00E612C9">
      <w:pPr>
        <w:ind w:left="360" w:right="-1620"/>
        <w:rPr>
          <w:rFonts w:ascii="Arial" w:hAnsi="Arial" w:cs="Arial"/>
          <w:sz w:val="28"/>
          <w:szCs w:val="28"/>
        </w:rPr>
      </w:pPr>
      <w:r w:rsidRPr="00DF6EB6">
        <w:rPr>
          <w:rFonts w:ascii="Arial" w:hAnsi="Arial" w:cs="Arial"/>
          <w:sz w:val="28"/>
          <w:szCs w:val="28"/>
        </w:rPr>
        <w:t xml:space="preserve">- </w:t>
      </w:r>
      <w:r w:rsidR="00B32E99" w:rsidRPr="00DF6EB6">
        <w:rPr>
          <w:rFonts w:ascii="Arial" w:hAnsi="Arial" w:cs="Arial"/>
          <w:sz w:val="28"/>
          <w:szCs w:val="28"/>
        </w:rPr>
        <w:t>If getting a second opinion through your specialist is not possible, you can get a referral from any of your physicians, including your general practitioner.</w:t>
      </w:r>
      <w:r w:rsidR="00F21D9C">
        <w:rPr>
          <w:rFonts w:ascii="Arial" w:hAnsi="Arial" w:cs="Arial"/>
          <w:sz w:val="28"/>
          <w:szCs w:val="28"/>
        </w:rPr>
        <w:t xml:space="preserve"> Another option is to request that your case be discussed at an MDT.</w:t>
      </w:r>
    </w:p>
    <w:p w14:paraId="5EBA3906" w14:textId="77777777" w:rsidR="00AD45C9" w:rsidRPr="00DF6EB6" w:rsidRDefault="002C303C" w:rsidP="00E612C9">
      <w:pPr>
        <w:ind w:left="360" w:right="-1620"/>
        <w:rPr>
          <w:rFonts w:ascii="Arial" w:hAnsi="Arial" w:cs="Arial"/>
          <w:sz w:val="28"/>
          <w:szCs w:val="28"/>
        </w:rPr>
      </w:pPr>
      <w:r w:rsidRPr="00DF6EB6">
        <w:rPr>
          <w:rFonts w:ascii="Arial" w:hAnsi="Arial" w:cs="Arial"/>
          <w:sz w:val="28"/>
          <w:szCs w:val="28"/>
        </w:rPr>
        <w:t>-</w:t>
      </w:r>
      <w:r w:rsidR="00AD45C9" w:rsidRPr="00DF6EB6">
        <w:rPr>
          <w:rFonts w:ascii="Arial" w:hAnsi="Arial" w:cs="Arial"/>
          <w:sz w:val="28"/>
          <w:szCs w:val="28"/>
        </w:rPr>
        <w:t xml:space="preserve">You have the right to know as much about your own prognosis as you wish and you have the right to know the overall treatment strategy, including what options are available to you if initial treatments do not work to </w:t>
      </w:r>
      <w:proofErr w:type="spellStart"/>
      <w:r w:rsidR="00AD45C9" w:rsidRPr="00DF6EB6">
        <w:rPr>
          <w:rFonts w:ascii="Arial" w:hAnsi="Arial" w:cs="Arial"/>
          <w:sz w:val="28"/>
          <w:szCs w:val="28"/>
        </w:rPr>
        <w:t>stabilise</w:t>
      </w:r>
      <w:proofErr w:type="spellEnd"/>
      <w:r w:rsidR="00AD45C9" w:rsidRPr="00DF6EB6">
        <w:rPr>
          <w:rFonts w:ascii="Arial" w:hAnsi="Arial" w:cs="Arial"/>
          <w:sz w:val="28"/>
          <w:szCs w:val="28"/>
        </w:rPr>
        <w:t xml:space="preserve"> your disease.</w:t>
      </w:r>
    </w:p>
    <w:p w14:paraId="292A8EDF" w14:textId="77777777" w:rsidR="004C2C53" w:rsidRPr="00DF6EB6" w:rsidRDefault="002C303C" w:rsidP="004C2C53">
      <w:pPr>
        <w:ind w:left="360" w:right="-1620"/>
        <w:rPr>
          <w:rFonts w:ascii="Arial" w:hAnsi="Arial" w:cs="Arial"/>
          <w:sz w:val="28"/>
          <w:szCs w:val="28"/>
        </w:rPr>
      </w:pPr>
      <w:r w:rsidRPr="00DF6EB6">
        <w:rPr>
          <w:rFonts w:ascii="Arial" w:hAnsi="Arial" w:cs="Arial"/>
          <w:sz w:val="28"/>
          <w:szCs w:val="28"/>
        </w:rPr>
        <w:t>-</w:t>
      </w:r>
      <w:r w:rsidR="00AD45C9" w:rsidRPr="00DF6EB6">
        <w:rPr>
          <w:rFonts w:ascii="Arial" w:hAnsi="Arial" w:cs="Arial"/>
          <w:sz w:val="28"/>
          <w:szCs w:val="28"/>
        </w:rPr>
        <w:t>You have the right to make decisions for yourself, even if the decision is against medical treatment or the decision is to end medical treatment.</w:t>
      </w:r>
    </w:p>
    <w:p w14:paraId="60B7C5DF" w14:textId="77777777" w:rsidR="00DF6EB6" w:rsidRPr="00DF6EB6" w:rsidRDefault="004C2C53" w:rsidP="00DF6EB6">
      <w:pPr>
        <w:pStyle w:val="ListParagraph"/>
        <w:ind w:left="360"/>
        <w:rPr>
          <w:rFonts w:ascii="Arial" w:hAnsi="Arial" w:cs="Arial"/>
          <w:b/>
          <w:sz w:val="36"/>
          <w:szCs w:val="36"/>
          <w:u w:val="single"/>
        </w:rPr>
      </w:pPr>
      <w:r>
        <w:rPr>
          <w:rFonts w:ascii="Arial" w:hAnsi="Arial" w:cs="Arial"/>
          <w:b/>
          <w:sz w:val="32"/>
          <w:szCs w:val="32"/>
        </w:rPr>
        <w:br w:type="page"/>
      </w:r>
      <w:r w:rsidR="00DF6EB6" w:rsidRPr="00DF6EB6">
        <w:rPr>
          <w:rFonts w:ascii="Arial" w:hAnsi="Arial" w:cs="Arial"/>
          <w:b/>
          <w:sz w:val="36"/>
          <w:szCs w:val="36"/>
          <w:u w:val="single"/>
        </w:rPr>
        <w:lastRenderedPageBreak/>
        <w:t>Living with a NET</w:t>
      </w:r>
      <w:r w:rsidR="00DF6EB6">
        <w:rPr>
          <w:rFonts w:ascii="Arial" w:hAnsi="Arial" w:cs="Arial"/>
          <w:b/>
          <w:sz w:val="36"/>
          <w:szCs w:val="36"/>
          <w:u w:val="single"/>
        </w:rPr>
        <w:t>:-</w:t>
      </w:r>
      <w:r w:rsidR="00DF6EB6" w:rsidRPr="00DF6EB6">
        <w:rPr>
          <w:rFonts w:ascii="Arial" w:hAnsi="Arial" w:cs="Arial"/>
          <w:b/>
          <w:sz w:val="36"/>
          <w:szCs w:val="36"/>
          <w:u w:val="single"/>
        </w:rPr>
        <w:t xml:space="preserve"> Diet,</w:t>
      </w:r>
      <w:r w:rsidR="00DF6EB6">
        <w:rPr>
          <w:rFonts w:ascii="Arial" w:hAnsi="Arial" w:cs="Arial"/>
          <w:b/>
          <w:sz w:val="36"/>
          <w:szCs w:val="36"/>
          <w:u w:val="single"/>
        </w:rPr>
        <w:t xml:space="preserve"> Exercise and</w:t>
      </w:r>
      <w:r w:rsidR="00DF6EB6" w:rsidRPr="00DF6EB6">
        <w:rPr>
          <w:rFonts w:ascii="Arial" w:hAnsi="Arial" w:cs="Arial"/>
          <w:b/>
          <w:sz w:val="36"/>
          <w:szCs w:val="36"/>
          <w:u w:val="single"/>
        </w:rPr>
        <w:t xml:space="preserve"> P</w:t>
      </w:r>
      <w:r w:rsidR="00DF6EB6">
        <w:rPr>
          <w:rFonts w:ascii="Arial" w:hAnsi="Arial" w:cs="Arial"/>
          <w:b/>
          <w:sz w:val="36"/>
          <w:szCs w:val="36"/>
          <w:u w:val="single"/>
        </w:rPr>
        <w:t>sychological S</w:t>
      </w:r>
      <w:r w:rsidR="00DF6EB6" w:rsidRPr="00DF6EB6">
        <w:rPr>
          <w:rFonts w:ascii="Arial" w:hAnsi="Arial" w:cs="Arial"/>
          <w:b/>
          <w:sz w:val="36"/>
          <w:szCs w:val="36"/>
          <w:u w:val="single"/>
        </w:rPr>
        <w:t>upport</w:t>
      </w:r>
    </w:p>
    <w:p w14:paraId="052ED315" w14:textId="77777777" w:rsidR="00DF6EB6" w:rsidRDefault="00DF6EB6" w:rsidP="00DF6EB6">
      <w:pPr>
        <w:ind w:left="360" w:right="-1620"/>
        <w:rPr>
          <w:rFonts w:ascii="Arial" w:hAnsi="Arial" w:cs="Arial"/>
          <w:sz w:val="32"/>
          <w:szCs w:val="32"/>
        </w:rPr>
      </w:pPr>
    </w:p>
    <w:p w14:paraId="706482A6" w14:textId="77777777" w:rsidR="00DF6EB6" w:rsidRPr="00DF6EB6" w:rsidRDefault="00DF6EB6" w:rsidP="00DF6EB6">
      <w:pPr>
        <w:ind w:left="360" w:right="-1620"/>
        <w:rPr>
          <w:rFonts w:ascii="Arial" w:hAnsi="Arial" w:cs="Arial"/>
          <w:b/>
          <w:color w:val="333399"/>
          <w:sz w:val="32"/>
          <w:szCs w:val="32"/>
        </w:rPr>
      </w:pPr>
      <w:r w:rsidRPr="00DF6EB6">
        <w:rPr>
          <w:rFonts w:ascii="Arial" w:hAnsi="Arial" w:cs="Arial"/>
          <w:b/>
          <w:color w:val="333399"/>
          <w:sz w:val="32"/>
          <w:szCs w:val="32"/>
        </w:rPr>
        <w:t>Diet</w:t>
      </w:r>
    </w:p>
    <w:p w14:paraId="5AF51915" w14:textId="77777777" w:rsidR="00DF6EB6" w:rsidRPr="00DF6EB6" w:rsidRDefault="00DF6EB6" w:rsidP="00DF6EB6">
      <w:pPr>
        <w:ind w:left="360" w:right="-1620"/>
        <w:rPr>
          <w:rFonts w:ascii="Arial" w:hAnsi="Arial" w:cs="Arial"/>
          <w:sz w:val="28"/>
          <w:szCs w:val="28"/>
        </w:rPr>
      </w:pPr>
      <w:r w:rsidRPr="00DF6EB6">
        <w:rPr>
          <w:rFonts w:ascii="Arial" w:hAnsi="Arial" w:cs="Arial"/>
          <w:sz w:val="28"/>
          <w:szCs w:val="28"/>
        </w:rPr>
        <w:t xml:space="preserve">Dietary advice will vary from patient to patient since patients with NETs have different symptoms. One general piece of advice is that all patients are encouraged to eat a varied and proper diet so that energy and nutritional requirements are met and weight is kept stable. When problems such as loss of appetite or </w:t>
      </w:r>
      <w:proofErr w:type="spellStart"/>
      <w:r w:rsidRPr="00DF6EB6">
        <w:rPr>
          <w:rFonts w:ascii="Arial" w:hAnsi="Arial" w:cs="Arial"/>
          <w:sz w:val="28"/>
          <w:szCs w:val="28"/>
        </w:rPr>
        <w:t>diarrhoea</w:t>
      </w:r>
      <w:proofErr w:type="spellEnd"/>
      <w:r w:rsidRPr="00DF6EB6">
        <w:rPr>
          <w:rFonts w:ascii="Arial" w:hAnsi="Arial" w:cs="Arial"/>
          <w:sz w:val="28"/>
          <w:szCs w:val="28"/>
        </w:rPr>
        <w:t xml:space="preserve"> occur this can be difficult. Sometimes talking with </w:t>
      </w:r>
      <w:r w:rsidR="0076350D">
        <w:rPr>
          <w:rFonts w:ascii="Arial" w:hAnsi="Arial" w:cs="Arial"/>
          <w:sz w:val="28"/>
          <w:szCs w:val="28"/>
        </w:rPr>
        <w:t xml:space="preserve">a dietician can be very helpful, which your specialist doctor or nurse can arrange for you. </w:t>
      </w:r>
    </w:p>
    <w:p w14:paraId="07D0215C" w14:textId="77777777" w:rsidR="00DF6EB6" w:rsidRDefault="00DF6EB6" w:rsidP="00DF6EB6">
      <w:pPr>
        <w:ind w:left="360" w:right="-1620"/>
        <w:rPr>
          <w:rFonts w:ascii="Arial" w:hAnsi="Arial" w:cs="Arial"/>
          <w:b/>
          <w:sz w:val="32"/>
          <w:szCs w:val="32"/>
        </w:rPr>
      </w:pPr>
    </w:p>
    <w:p w14:paraId="569C7B05" w14:textId="77777777" w:rsidR="00DF6EB6" w:rsidRPr="00DF6EB6" w:rsidRDefault="00DF6EB6" w:rsidP="00DF6EB6">
      <w:pPr>
        <w:ind w:left="360" w:right="-1620"/>
        <w:rPr>
          <w:rFonts w:ascii="Arial" w:hAnsi="Arial" w:cs="Arial"/>
          <w:b/>
          <w:color w:val="333399"/>
          <w:sz w:val="32"/>
          <w:szCs w:val="32"/>
        </w:rPr>
      </w:pPr>
      <w:r w:rsidRPr="00DF6EB6">
        <w:rPr>
          <w:rFonts w:ascii="Arial" w:hAnsi="Arial" w:cs="Arial"/>
          <w:b/>
          <w:color w:val="333399"/>
          <w:sz w:val="32"/>
          <w:szCs w:val="32"/>
        </w:rPr>
        <w:t>Exercise</w:t>
      </w:r>
    </w:p>
    <w:p w14:paraId="4C285C49" w14:textId="77777777" w:rsidR="00DF6EB6" w:rsidRPr="00DF6EB6" w:rsidRDefault="00DF6EB6" w:rsidP="00DF6EB6">
      <w:pPr>
        <w:ind w:left="360" w:right="-1620"/>
        <w:rPr>
          <w:rFonts w:ascii="Arial" w:hAnsi="Arial" w:cs="Arial"/>
          <w:sz w:val="28"/>
          <w:szCs w:val="28"/>
        </w:rPr>
      </w:pPr>
      <w:r w:rsidRPr="00DF6EB6">
        <w:rPr>
          <w:rFonts w:ascii="Arial" w:hAnsi="Arial" w:cs="Arial"/>
          <w:sz w:val="28"/>
          <w:szCs w:val="28"/>
        </w:rPr>
        <w:t xml:space="preserve">Regular physical activity improves </w:t>
      </w:r>
      <w:proofErr w:type="gramStart"/>
      <w:r w:rsidRPr="00DF6EB6">
        <w:rPr>
          <w:rFonts w:ascii="Arial" w:hAnsi="Arial" w:cs="Arial"/>
          <w:sz w:val="28"/>
          <w:szCs w:val="28"/>
        </w:rPr>
        <w:t>well-being</w:t>
      </w:r>
      <w:proofErr w:type="gramEnd"/>
      <w:r w:rsidRPr="00DF6EB6">
        <w:rPr>
          <w:rFonts w:ascii="Arial" w:hAnsi="Arial" w:cs="Arial"/>
          <w:sz w:val="28"/>
          <w:szCs w:val="28"/>
        </w:rPr>
        <w:t>, functional ability, muscular strength, and may counteract side effects of treatment. These factors in combination improve a patients</w:t>
      </w:r>
      <w:r w:rsidR="0076350D">
        <w:rPr>
          <w:rFonts w:ascii="Arial" w:hAnsi="Arial" w:cs="Arial"/>
          <w:sz w:val="28"/>
          <w:szCs w:val="28"/>
        </w:rPr>
        <w:t>’</w:t>
      </w:r>
      <w:r w:rsidRPr="00DF6EB6">
        <w:rPr>
          <w:rFonts w:ascii="Arial" w:hAnsi="Arial" w:cs="Arial"/>
          <w:sz w:val="28"/>
          <w:szCs w:val="28"/>
        </w:rPr>
        <w:t xml:space="preserve"> quality of life.</w:t>
      </w:r>
    </w:p>
    <w:p w14:paraId="436944D2" w14:textId="77777777" w:rsidR="00DF6EB6" w:rsidRDefault="00DF6EB6" w:rsidP="00DF6EB6">
      <w:pPr>
        <w:ind w:left="360" w:right="-1620"/>
        <w:rPr>
          <w:rFonts w:ascii="Arial" w:hAnsi="Arial" w:cs="Arial"/>
          <w:b/>
          <w:sz w:val="32"/>
          <w:szCs w:val="32"/>
        </w:rPr>
      </w:pPr>
    </w:p>
    <w:p w14:paraId="38820022" w14:textId="77777777" w:rsidR="00DF6EB6" w:rsidRPr="00DF6EB6" w:rsidRDefault="00DF6EB6" w:rsidP="00DF6EB6">
      <w:pPr>
        <w:ind w:left="360" w:right="-1620"/>
        <w:rPr>
          <w:rFonts w:ascii="Arial" w:hAnsi="Arial" w:cs="Arial"/>
          <w:b/>
          <w:color w:val="333399"/>
          <w:sz w:val="32"/>
          <w:szCs w:val="32"/>
        </w:rPr>
      </w:pPr>
      <w:r w:rsidRPr="00DF6EB6">
        <w:rPr>
          <w:rFonts w:ascii="Arial" w:hAnsi="Arial" w:cs="Arial"/>
          <w:b/>
          <w:color w:val="333399"/>
          <w:sz w:val="32"/>
          <w:szCs w:val="32"/>
        </w:rPr>
        <w:t>Psychosocial Support</w:t>
      </w:r>
    </w:p>
    <w:p w14:paraId="6E4BFC01" w14:textId="77777777" w:rsidR="00DF6EB6" w:rsidRDefault="00DF6EB6" w:rsidP="00DF6EB6">
      <w:pPr>
        <w:ind w:left="360" w:right="-1620"/>
        <w:rPr>
          <w:rFonts w:ascii="Arial" w:hAnsi="Arial" w:cs="Arial"/>
          <w:sz w:val="28"/>
          <w:szCs w:val="28"/>
        </w:rPr>
      </w:pPr>
      <w:r w:rsidRPr="00DF6EB6">
        <w:rPr>
          <w:rFonts w:ascii="Arial" w:hAnsi="Arial" w:cs="Arial"/>
          <w:sz w:val="28"/>
          <w:szCs w:val="28"/>
        </w:rPr>
        <w:t xml:space="preserve">Being diagnosed with a cancer can change your view of life. Being diagnosed with a </w:t>
      </w:r>
      <w:r w:rsidR="0076350D">
        <w:rPr>
          <w:rFonts w:ascii="Arial" w:hAnsi="Arial" w:cs="Arial"/>
          <w:sz w:val="28"/>
          <w:szCs w:val="28"/>
        </w:rPr>
        <w:t>cancer</w:t>
      </w:r>
      <w:r w:rsidRPr="00DF6EB6">
        <w:rPr>
          <w:rFonts w:ascii="Arial" w:hAnsi="Arial" w:cs="Arial"/>
          <w:sz w:val="28"/>
          <w:szCs w:val="28"/>
        </w:rPr>
        <w:t xml:space="preserve"> can be a challenging life situation</w:t>
      </w:r>
      <w:r w:rsidR="0076350D">
        <w:rPr>
          <w:rFonts w:ascii="Arial" w:hAnsi="Arial" w:cs="Arial"/>
          <w:sz w:val="28"/>
          <w:szCs w:val="28"/>
        </w:rPr>
        <w:t xml:space="preserve">. For people with NETs </w:t>
      </w:r>
      <w:r w:rsidR="00F21D9C">
        <w:rPr>
          <w:rFonts w:ascii="Arial" w:hAnsi="Arial" w:cs="Arial"/>
          <w:sz w:val="28"/>
          <w:szCs w:val="28"/>
        </w:rPr>
        <w:t xml:space="preserve">that </w:t>
      </w:r>
      <w:r w:rsidR="0076350D">
        <w:rPr>
          <w:rFonts w:ascii="Arial" w:hAnsi="Arial" w:cs="Arial"/>
          <w:sz w:val="28"/>
          <w:szCs w:val="28"/>
        </w:rPr>
        <w:t>produce extra hormones, this can provide additional challenges as these can affect normal bodily functions.</w:t>
      </w:r>
      <w:r w:rsidRPr="00DF6EB6">
        <w:rPr>
          <w:rFonts w:ascii="Arial" w:hAnsi="Arial" w:cs="Arial"/>
          <w:sz w:val="28"/>
          <w:szCs w:val="28"/>
        </w:rPr>
        <w:t xml:space="preserve"> Having an understanding of your disease and its effects on your body can be helpful in developing coping strategies.</w:t>
      </w:r>
    </w:p>
    <w:p w14:paraId="740FA287" w14:textId="77777777" w:rsidR="00F21D9C" w:rsidRPr="00DF6EB6" w:rsidRDefault="00F21D9C" w:rsidP="00DF6EB6">
      <w:pPr>
        <w:ind w:left="360" w:right="-1620"/>
        <w:rPr>
          <w:rFonts w:ascii="Arial" w:hAnsi="Arial" w:cs="Arial"/>
          <w:sz w:val="28"/>
          <w:szCs w:val="28"/>
        </w:rPr>
      </w:pPr>
    </w:p>
    <w:p w14:paraId="16DB121A" w14:textId="77777777" w:rsidR="002C303C" w:rsidRPr="00AB6FD8" w:rsidRDefault="00DF6EB6" w:rsidP="00DF6EB6">
      <w:pPr>
        <w:ind w:left="360" w:right="-1620"/>
        <w:rPr>
          <w:rFonts w:ascii="Arial" w:hAnsi="Arial" w:cs="Arial"/>
          <w:b/>
          <w:sz w:val="36"/>
          <w:szCs w:val="36"/>
          <w:u w:val="single"/>
        </w:rPr>
      </w:pPr>
      <w:r w:rsidRPr="00DF6EB6">
        <w:rPr>
          <w:rFonts w:ascii="Arial" w:hAnsi="Arial" w:cs="Arial"/>
          <w:sz w:val="28"/>
          <w:szCs w:val="28"/>
        </w:rPr>
        <w:t>There are support people around to help you understand your disease. Sometimes it is helpful to talk with a counselor or psychologist to help you develop strategies for coping with your particular concerns.</w:t>
      </w:r>
      <w:r w:rsidRPr="00841A17">
        <w:rPr>
          <w:rFonts w:ascii="Arial" w:hAnsi="Arial" w:cs="Arial"/>
          <w:sz w:val="32"/>
          <w:szCs w:val="32"/>
        </w:rPr>
        <w:t xml:space="preserve"> </w:t>
      </w:r>
      <w:r>
        <w:rPr>
          <w:rFonts w:ascii="Arial" w:hAnsi="Arial" w:cs="Arial"/>
          <w:b/>
          <w:sz w:val="32"/>
          <w:szCs w:val="32"/>
        </w:rPr>
        <w:br w:type="page"/>
      </w:r>
      <w:r w:rsidR="002C303C" w:rsidRPr="00AB6FD8">
        <w:rPr>
          <w:rFonts w:ascii="Arial" w:hAnsi="Arial" w:cs="Arial"/>
          <w:b/>
          <w:sz w:val="36"/>
          <w:szCs w:val="36"/>
          <w:u w:val="single"/>
        </w:rPr>
        <w:lastRenderedPageBreak/>
        <w:t>USEFUL CONTACT NUMBERS</w:t>
      </w:r>
    </w:p>
    <w:p w14:paraId="6D522910" w14:textId="77777777" w:rsidR="00841A17" w:rsidRDefault="00841A17" w:rsidP="00E612C9">
      <w:pPr>
        <w:ind w:left="360" w:right="-1620"/>
        <w:rPr>
          <w:rFonts w:ascii="Arial" w:hAnsi="Arial" w:cs="Arial"/>
          <w:b/>
          <w:sz w:val="32"/>
          <w:szCs w:val="32"/>
        </w:rPr>
      </w:pPr>
    </w:p>
    <w:p w14:paraId="03FE3ECE" w14:textId="77777777" w:rsidR="002C303C" w:rsidRPr="00841A17" w:rsidRDefault="002C303C" w:rsidP="00E612C9">
      <w:pPr>
        <w:ind w:left="360" w:right="-1620"/>
        <w:rPr>
          <w:rFonts w:ascii="Arial" w:hAnsi="Arial" w:cs="Arial"/>
          <w:sz w:val="32"/>
          <w:szCs w:val="32"/>
        </w:rPr>
      </w:pPr>
    </w:p>
    <w:p w14:paraId="4BBC1F34" w14:textId="77777777" w:rsidR="00841A17" w:rsidRPr="00841A17" w:rsidRDefault="00841A17" w:rsidP="002C303C">
      <w:pPr>
        <w:pStyle w:val="ListParagraph"/>
        <w:ind w:left="360"/>
        <w:rPr>
          <w:rFonts w:ascii="Arial" w:hAnsi="Arial" w:cs="Arial"/>
          <w:sz w:val="32"/>
          <w:szCs w:val="32"/>
        </w:rPr>
      </w:pPr>
      <w:r w:rsidRPr="00841A17">
        <w:rPr>
          <w:rFonts w:ascii="Arial" w:hAnsi="Arial" w:cs="Arial"/>
          <w:sz w:val="32"/>
          <w:szCs w:val="32"/>
        </w:rPr>
        <w:t>Hospital:</w:t>
      </w:r>
      <w:r>
        <w:rPr>
          <w:rFonts w:ascii="Arial" w:hAnsi="Arial" w:cs="Arial"/>
          <w:sz w:val="32"/>
          <w:szCs w:val="32"/>
        </w:rPr>
        <w:t>...................................................................................</w:t>
      </w:r>
    </w:p>
    <w:p w14:paraId="0B05FAD7" w14:textId="77777777" w:rsidR="00841A17" w:rsidRPr="00841A17" w:rsidRDefault="00841A17" w:rsidP="002C303C">
      <w:pPr>
        <w:pStyle w:val="ListParagraph"/>
        <w:ind w:left="360"/>
        <w:rPr>
          <w:rFonts w:ascii="Arial" w:hAnsi="Arial" w:cs="Arial"/>
          <w:sz w:val="32"/>
          <w:szCs w:val="32"/>
        </w:rPr>
      </w:pPr>
    </w:p>
    <w:p w14:paraId="7F74C1A0" w14:textId="77777777" w:rsidR="00841A17" w:rsidRDefault="00841A17" w:rsidP="002C303C">
      <w:pPr>
        <w:pStyle w:val="ListParagraph"/>
        <w:ind w:left="360"/>
        <w:rPr>
          <w:rFonts w:ascii="Arial" w:hAnsi="Arial" w:cs="Arial"/>
          <w:sz w:val="32"/>
          <w:szCs w:val="32"/>
        </w:rPr>
      </w:pPr>
      <w:r w:rsidRPr="00841A17">
        <w:rPr>
          <w:rFonts w:ascii="Arial" w:hAnsi="Arial" w:cs="Arial"/>
          <w:sz w:val="32"/>
          <w:szCs w:val="32"/>
        </w:rPr>
        <w:t>GP</w:t>
      </w:r>
      <w:r>
        <w:rPr>
          <w:rFonts w:ascii="Arial" w:hAnsi="Arial" w:cs="Arial"/>
          <w:sz w:val="32"/>
          <w:szCs w:val="32"/>
        </w:rPr>
        <w:t>:..........................................................................................</w:t>
      </w:r>
    </w:p>
    <w:p w14:paraId="3D3507D1" w14:textId="77777777" w:rsidR="00841A17" w:rsidRDefault="00841A17" w:rsidP="002C303C">
      <w:pPr>
        <w:pStyle w:val="ListParagraph"/>
        <w:ind w:left="360"/>
        <w:rPr>
          <w:rFonts w:ascii="Arial" w:hAnsi="Arial" w:cs="Arial"/>
          <w:sz w:val="32"/>
          <w:szCs w:val="32"/>
        </w:rPr>
      </w:pPr>
    </w:p>
    <w:p w14:paraId="3679BDF5" w14:textId="77777777" w:rsidR="00841A17" w:rsidRDefault="00841A17" w:rsidP="002C303C">
      <w:pPr>
        <w:pStyle w:val="ListParagraph"/>
        <w:ind w:left="360"/>
        <w:rPr>
          <w:rFonts w:ascii="Arial" w:hAnsi="Arial" w:cs="Arial"/>
          <w:sz w:val="32"/>
          <w:szCs w:val="32"/>
        </w:rPr>
      </w:pPr>
      <w:r>
        <w:rPr>
          <w:rFonts w:ascii="Arial" w:hAnsi="Arial" w:cs="Arial"/>
          <w:sz w:val="32"/>
          <w:szCs w:val="32"/>
        </w:rPr>
        <w:t>Nurse Specialist:.....................................................................</w:t>
      </w:r>
    </w:p>
    <w:p w14:paraId="77794275" w14:textId="77777777" w:rsidR="00841A17" w:rsidRDefault="00841A17" w:rsidP="002C303C">
      <w:pPr>
        <w:pStyle w:val="ListParagraph"/>
        <w:ind w:left="360"/>
        <w:rPr>
          <w:rFonts w:ascii="Arial" w:hAnsi="Arial" w:cs="Arial"/>
          <w:sz w:val="32"/>
          <w:szCs w:val="32"/>
        </w:rPr>
      </w:pPr>
    </w:p>
    <w:p w14:paraId="01F77646" w14:textId="77777777" w:rsidR="00841A17" w:rsidRPr="00841A17" w:rsidRDefault="00DF6EB6" w:rsidP="00DF6EB6">
      <w:pPr>
        <w:pStyle w:val="ListParagraph"/>
        <w:ind w:left="360"/>
        <w:rPr>
          <w:rFonts w:ascii="Arial" w:hAnsi="Arial" w:cs="Arial"/>
          <w:sz w:val="32"/>
          <w:szCs w:val="32"/>
        </w:rPr>
      </w:pPr>
      <w:r>
        <w:rPr>
          <w:rFonts w:ascii="Arial" w:hAnsi="Arial" w:cs="Arial"/>
          <w:sz w:val="32"/>
          <w:szCs w:val="32"/>
        </w:rPr>
        <w:t>Cancer Society</w:t>
      </w:r>
      <w:r w:rsidR="00841A17">
        <w:rPr>
          <w:rFonts w:ascii="Arial" w:hAnsi="Arial" w:cs="Arial"/>
          <w:sz w:val="32"/>
          <w:szCs w:val="32"/>
        </w:rPr>
        <w:t>:</w:t>
      </w:r>
      <w:r>
        <w:rPr>
          <w:rFonts w:ascii="Arial" w:hAnsi="Arial" w:cs="Arial"/>
          <w:sz w:val="32"/>
          <w:szCs w:val="32"/>
        </w:rPr>
        <w:t xml:space="preserve"> ….</w:t>
      </w:r>
      <w:r w:rsidR="00841A17" w:rsidRPr="00841A17">
        <w:rPr>
          <w:rFonts w:ascii="Arial" w:hAnsi="Arial" w:cs="Arial"/>
          <w:sz w:val="32"/>
          <w:szCs w:val="32"/>
        </w:rPr>
        <w:t>......</w:t>
      </w:r>
      <w:r>
        <w:rPr>
          <w:rFonts w:ascii="Arial" w:hAnsi="Arial" w:cs="Arial"/>
          <w:sz w:val="32"/>
          <w:szCs w:val="32"/>
        </w:rPr>
        <w:t>...................</w:t>
      </w:r>
      <w:r w:rsidR="00841A17" w:rsidRPr="00841A17">
        <w:rPr>
          <w:rFonts w:ascii="Arial" w:hAnsi="Arial" w:cs="Arial"/>
          <w:sz w:val="32"/>
          <w:szCs w:val="32"/>
        </w:rPr>
        <w:t>........................................</w:t>
      </w:r>
    </w:p>
    <w:p w14:paraId="0D8100F9" w14:textId="77777777" w:rsidR="00841A17" w:rsidRDefault="00841A17" w:rsidP="002C303C">
      <w:pPr>
        <w:pStyle w:val="ListParagraph"/>
        <w:ind w:left="360"/>
        <w:rPr>
          <w:rFonts w:ascii="Arial" w:hAnsi="Arial" w:cs="Arial"/>
          <w:sz w:val="32"/>
          <w:szCs w:val="32"/>
          <w:highlight w:val="yellow"/>
          <w:u w:val="single"/>
        </w:rPr>
      </w:pPr>
    </w:p>
    <w:p w14:paraId="290F0403" w14:textId="77777777" w:rsidR="00841A17" w:rsidRPr="00841A17" w:rsidRDefault="00841A17" w:rsidP="00841A17">
      <w:pPr>
        <w:pStyle w:val="ListParagraph"/>
        <w:ind w:left="360"/>
        <w:rPr>
          <w:rFonts w:ascii="Arial" w:hAnsi="Arial" w:cs="Arial"/>
          <w:sz w:val="32"/>
          <w:szCs w:val="32"/>
        </w:rPr>
      </w:pPr>
      <w:r w:rsidRPr="00841A17">
        <w:rPr>
          <w:rFonts w:ascii="Arial" w:hAnsi="Arial" w:cs="Arial"/>
          <w:sz w:val="32"/>
          <w:szCs w:val="32"/>
        </w:rPr>
        <w:t>................................................................................................</w:t>
      </w:r>
    </w:p>
    <w:p w14:paraId="4019B05F" w14:textId="77777777" w:rsidR="00841A17" w:rsidRDefault="00841A17" w:rsidP="002C303C">
      <w:pPr>
        <w:pStyle w:val="ListParagraph"/>
        <w:ind w:left="360"/>
        <w:rPr>
          <w:rFonts w:ascii="Arial" w:hAnsi="Arial" w:cs="Arial"/>
          <w:sz w:val="32"/>
          <w:szCs w:val="32"/>
          <w:highlight w:val="yellow"/>
          <w:u w:val="single"/>
        </w:rPr>
      </w:pPr>
    </w:p>
    <w:p w14:paraId="348FF8B7" w14:textId="77777777" w:rsidR="00841A17" w:rsidRDefault="00841A17" w:rsidP="00841A17">
      <w:pPr>
        <w:pStyle w:val="ListParagraph"/>
        <w:ind w:left="360"/>
        <w:rPr>
          <w:rFonts w:ascii="Arial" w:hAnsi="Arial" w:cs="Arial"/>
          <w:sz w:val="32"/>
          <w:szCs w:val="32"/>
        </w:rPr>
      </w:pPr>
      <w:r w:rsidRPr="00841A17">
        <w:rPr>
          <w:rFonts w:ascii="Arial" w:hAnsi="Arial" w:cs="Arial"/>
          <w:sz w:val="32"/>
          <w:szCs w:val="32"/>
        </w:rPr>
        <w:t>................................................................................................</w:t>
      </w:r>
    </w:p>
    <w:p w14:paraId="124553E8" w14:textId="77777777" w:rsidR="00AB6FD8" w:rsidRDefault="00AB6FD8" w:rsidP="00AB6FD8">
      <w:pPr>
        <w:pStyle w:val="ListParagraph"/>
        <w:ind w:left="360"/>
        <w:rPr>
          <w:rFonts w:ascii="Arial" w:hAnsi="Arial" w:cs="Arial"/>
          <w:sz w:val="32"/>
          <w:szCs w:val="32"/>
          <w:highlight w:val="yellow"/>
          <w:u w:val="single"/>
        </w:rPr>
      </w:pPr>
    </w:p>
    <w:p w14:paraId="08B0B371" w14:textId="77777777" w:rsidR="00AB6FD8" w:rsidRPr="00841A17" w:rsidRDefault="00AB6FD8" w:rsidP="00AB6FD8">
      <w:pPr>
        <w:pStyle w:val="ListParagraph"/>
        <w:ind w:left="360"/>
        <w:rPr>
          <w:rFonts w:ascii="Arial" w:hAnsi="Arial" w:cs="Arial"/>
          <w:sz w:val="32"/>
          <w:szCs w:val="32"/>
        </w:rPr>
      </w:pPr>
      <w:r w:rsidRPr="00841A17">
        <w:rPr>
          <w:rFonts w:ascii="Arial" w:hAnsi="Arial" w:cs="Arial"/>
          <w:sz w:val="32"/>
          <w:szCs w:val="32"/>
        </w:rPr>
        <w:t>................................................................................................</w:t>
      </w:r>
    </w:p>
    <w:p w14:paraId="7DE0A673" w14:textId="77777777" w:rsidR="00AB6FD8" w:rsidRDefault="00AB6FD8" w:rsidP="00AB6FD8">
      <w:pPr>
        <w:pStyle w:val="ListParagraph"/>
        <w:ind w:left="360"/>
        <w:rPr>
          <w:rFonts w:ascii="Arial" w:hAnsi="Arial" w:cs="Arial"/>
          <w:sz w:val="32"/>
          <w:szCs w:val="32"/>
          <w:highlight w:val="yellow"/>
          <w:u w:val="single"/>
        </w:rPr>
      </w:pPr>
    </w:p>
    <w:p w14:paraId="2E5E9705" w14:textId="77777777" w:rsidR="00AB6FD8" w:rsidRPr="00841A17" w:rsidRDefault="00AB6FD8" w:rsidP="00AB6FD8">
      <w:pPr>
        <w:pStyle w:val="ListParagraph"/>
        <w:ind w:left="360"/>
        <w:rPr>
          <w:rFonts w:ascii="Arial" w:hAnsi="Arial" w:cs="Arial"/>
          <w:sz w:val="32"/>
          <w:szCs w:val="32"/>
        </w:rPr>
      </w:pPr>
      <w:r w:rsidRPr="00841A17">
        <w:rPr>
          <w:rFonts w:ascii="Arial" w:hAnsi="Arial" w:cs="Arial"/>
          <w:sz w:val="32"/>
          <w:szCs w:val="32"/>
        </w:rPr>
        <w:t>................................................................................................</w:t>
      </w:r>
    </w:p>
    <w:p w14:paraId="7DD45D6D" w14:textId="77777777" w:rsidR="00AB6FD8" w:rsidRDefault="00AB6FD8" w:rsidP="00AB6FD8">
      <w:pPr>
        <w:pStyle w:val="ListParagraph"/>
        <w:ind w:left="360"/>
        <w:rPr>
          <w:rFonts w:ascii="Arial" w:hAnsi="Arial" w:cs="Arial"/>
          <w:sz w:val="32"/>
          <w:szCs w:val="32"/>
          <w:highlight w:val="yellow"/>
          <w:u w:val="single"/>
        </w:rPr>
      </w:pPr>
    </w:p>
    <w:p w14:paraId="57110ACB" w14:textId="77777777" w:rsidR="00AB6FD8" w:rsidRPr="00841A17" w:rsidRDefault="00AB6FD8" w:rsidP="00AB6FD8">
      <w:pPr>
        <w:pStyle w:val="ListParagraph"/>
        <w:ind w:left="360"/>
        <w:rPr>
          <w:rFonts w:ascii="Arial" w:hAnsi="Arial" w:cs="Arial"/>
          <w:sz w:val="32"/>
          <w:szCs w:val="32"/>
        </w:rPr>
      </w:pPr>
      <w:r w:rsidRPr="00841A17">
        <w:rPr>
          <w:rFonts w:ascii="Arial" w:hAnsi="Arial" w:cs="Arial"/>
          <w:sz w:val="32"/>
          <w:szCs w:val="32"/>
        </w:rPr>
        <w:t>................................................................................................</w:t>
      </w:r>
    </w:p>
    <w:p w14:paraId="43D7F2AD" w14:textId="77777777" w:rsidR="00AB6FD8" w:rsidRDefault="00AB6FD8" w:rsidP="00AB6FD8">
      <w:pPr>
        <w:pStyle w:val="ListParagraph"/>
        <w:ind w:left="360"/>
        <w:rPr>
          <w:rFonts w:ascii="Arial" w:hAnsi="Arial" w:cs="Arial"/>
          <w:sz w:val="32"/>
          <w:szCs w:val="32"/>
          <w:highlight w:val="yellow"/>
          <w:u w:val="single"/>
        </w:rPr>
      </w:pPr>
    </w:p>
    <w:p w14:paraId="4E85A406" w14:textId="77777777" w:rsidR="00AB6FD8" w:rsidRPr="00841A17" w:rsidRDefault="00AB6FD8" w:rsidP="00AB6FD8">
      <w:pPr>
        <w:pStyle w:val="ListParagraph"/>
        <w:ind w:left="360"/>
        <w:rPr>
          <w:rFonts w:ascii="Arial" w:hAnsi="Arial" w:cs="Arial"/>
          <w:sz w:val="32"/>
          <w:szCs w:val="32"/>
        </w:rPr>
      </w:pPr>
      <w:r w:rsidRPr="00841A17">
        <w:rPr>
          <w:rFonts w:ascii="Arial" w:hAnsi="Arial" w:cs="Arial"/>
          <w:sz w:val="32"/>
          <w:szCs w:val="32"/>
        </w:rPr>
        <w:t>................................................................................................</w:t>
      </w:r>
    </w:p>
    <w:p w14:paraId="77F25776" w14:textId="77777777" w:rsidR="00AB6FD8" w:rsidRDefault="00AB6FD8" w:rsidP="00AB6FD8">
      <w:pPr>
        <w:pStyle w:val="ListParagraph"/>
        <w:ind w:left="360"/>
        <w:rPr>
          <w:rFonts w:ascii="Arial" w:hAnsi="Arial" w:cs="Arial"/>
          <w:sz w:val="32"/>
          <w:szCs w:val="32"/>
          <w:highlight w:val="yellow"/>
          <w:u w:val="single"/>
        </w:rPr>
      </w:pPr>
    </w:p>
    <w:p w14:paraId="27124F8B" w14:textId="77777777" w:rsidR="00AB6FD8" w:rsidRPr="00841A17" w:rsidRDefault="00AB6FD8" w:rsidP="00AB6FD8">
      <w:pPr>
        <w:pStyle w:val="ListParagraph"/>
        <w:ind w:left="360"/>
        <w:rPr>
          <w:rFonts w:ascii="Arial" w:hAnsi="Arial" w:cs="Arial"/>
          <w:sz w:val="32"/>
          <w:szCs w:val="32"/>
        </w:rPr>
      </w:pPr>
      <w:r w:rsidRPr="00841A17">
        <w:rPr>
          <w:rFonts w:ascii="Arial" w:hAnsi="Arial" w:cs="Arial"/>
          <w:sz w:val="32"/>
          <w:szCs w:val="32"/>
        </w:rPr>
        <w:t>................................................................................................</w:t>
      </w:r>
    </w:p>
    <w:p w14:paraId="04823CC6" w14:textId="77777777" w:rsidR="00AB6FD8" w:rsidRDefault="00AB6FD8" w:rsidP="00AB6FD8">
      <w:pPr>
        <w:pStyle w:val="ListParagraph"/>
        <w:ind w:left="360"/>
        <w:rPr>
          <w:rFonts w:ascii="Arial" w:hAnsi="Arial" w:cs="Arial"/>
          <w:sz w:val="32"/>
          <w:szCs w:val="32"/>
          <w:highlight w:val="yellow"/>
          <w:u w:val="single"/>
        </w:rPr>
      </w:pPr>
    </w:p>
    <w:p w14:paraId="13623107" w14:textId="77777777" w:rsidR="00AB6FD8" w:rsidRPr="00841A17" w:rsidRDefault="00AB6FD8" w:rsidP="00AB6FD8">
      <w:pPr>
        <w:pStyle w:val="ListParagraph"/>
        <w:ind w:left="360"/>
        <w:rPr>
          <w:rFonts w:ascii="Arial" w:hAnsi="Arial" w:cs="Arial"/>
          <w:sz w:val="32"/>
          <w:szCs w:val="32"/>
        </w:rPr>
      </w:pPr>
      <w:r w:rsidRPr="00841A17">
        <w:rPr>
          <w:rFonts w:ascii="Arial" w:hAnsi="Arial" w:cs="Arial"/>
          <w:sz w:val="32"/>
          <w:szCs w:val="32"/>
        </w:rPr>
        <w:t>................................................................................................</w:t>
      </w:r>
    </w:p>
    <w:p w14:paraId="38FF9CC1" w14:textId="77777777" w:rsidR="00AB6FD8" w:rsidRPr="00841A17" w:rsidRDefault="00AB6FD8" w:rsidP="00841A17">
      <w:pPr>
        <w:pStyle w:val="ListParagraph"/>
        <w:ind w:left="360"/>
        <w:rPr>
          <w:rFonts w:ascii="Arial" w:hAnsi="Arial" w:cs="Arial"/>
          <w:sz w:val="32"/>
          <w:szCs w:val="32"/>
        </w:rPr>
      </w:pPr>
    </w:p>
    <w:p w14:paraId="412D6F54" w14:textId="77777777" w:rsidR="00AB6FD8" w:rsidRPr="00841A17" w:rsidRDefault="00AB6FD8" w:rsidP="00AB6FD8">
      <w:pPr>
        <w:pStyle w:val="ListParagraph"/>
        <w:ind w:left="360"/>
        <w:rPr>
          <w:rFonts w:ascii="Arial" w:hAnsi="Arial" w:cs="Arial"/>
          <w:sz w:val="32"/>
          <w:szCs w:val="32"/>
        </w:rPr>
      </w:pPr>
      <w:r w:rsidRPr="00841A17">
        <w:rPr>
          <w:rFonts w:ascii="Arial" w:hAnsi="Arial" w:cs="Arial"/>
          <w:sz w:val="32"/>
          <w:szCs w:val="32"/>
        </w:rPr>
        <w:t>................................................................................................</w:t>
      </w:r>
    </w:p>
    <w:p w14:paraId="0714D3D8" w14:textId="77777777" w:rsidR="00AB6FD8" w:rsidRDefault="00AB6FD8" w:rsidP="00AB6FD8">
      <w:pPr>
        <w:pStyle w:val="ListParagraph"/>
        <w:ind w:left="360"/>
        <w:rPr>
          <w:rFonts w:ascii="Arial" w:hAnsi="Arial" w:cs="Arial"/>
          <w:sz w:val="32"/>
          <w:szCs w:val="32"/>
          <w:highlight w:val="yellow"/>
          <w:u w:val="single"/>
        </w:rPr>
      </w:pPr>
    </w:p>
    <w:p w14:paraId="450FAF47" w14:textId="77777777" w:rsidR="00AB6FD8" w:rsidRPr="00841A17" w:rsidRDefault="00AB6FD8" w:rsidP="00AB6FD8">
      <w:pPr>
        <w:pStyle w:val="ListParagraph"/>
        <w:ind w:left="360"/>
        <w:rPr>
          <w:rFonts w:ascii="Arial" w:hAnsi="Arial" w:cs="Arial"/>
          <w:sz w:val="32"/>
          <w:szCs w:val="32"/>
        </w:rPr>
      </w:pPr>
      <w:r w:rsidRPr="00841A17">
        <w:rPr>
          <w:rFonts w:ascii="Arial" w:hAnsi="Arial" w:cs="Arial"/>
          <w:sz w:val="32"/>
          <w:szCs w:val="32"/>
        </w:rPr>
        <w:t>................................................................................................</w:t>
      </w:r>
    </w:p>
    <w:p w14:paraId="05C41E46" w14:textId="77777777" w:rsidR="00D1277E" w:rsidRPr="00AB6FD8" w:rsidRDefault="00841A17" w:rsidP="00E612C9">
      <w:pPr>
        <w:ind w:left="360" w:right="-1620"/>
        <w:rPr>
          <w:rFonts w:ascii="Arial" w:hAnsi="Arial" w:cs="Arial"/>
          <w:b/>
          <w:sz w:val="36"/>
          <w:szCs w:val="36"/>
          <w:u w:val="single"/>
        </w:rPr>
      </w:pPr>
      <w:r>
        <w:rPr>
          <w:rFonts w:ascii="Arial" w:hAnsi="Arial" w:cs="Arial"/>
          <w:sz w:val="32"/>
          <w:szCs w:val="32"/>
          <w:highlight w:val="yellow"/>
          <w:u w:val="single"/>
        </w:rPr>
        <w:br w:type="page"/>
      </w:r>
      <w:r w:rsidR="00D1277E" w:rsidRPr="00AB6FD8">
        <w:rPr>
          <w:rFonts w:ascii="Arial" w:hAnsi="Arial" w:cs="Arial"/>
          <w:b/>
          <w:sz w:val="36"/>
          <w:szCs w:val="36"/>
          <w:u w:val="single"/>
        </w:rPr>
        <w:lastRenderedPageBreak/>
        <w:t xml:space="preserve">FURTHER SUPPORT AND </w:t>
      </w:r>
      <w:r w:rsidR="00AD45C9" w:rsidRPr="00AB6FD8">
        <w:rPr>
          <w:rFonts w:ascii="Arial" w:hAnsi="Arial" w:cs="Arial"/>
          <w:b/>
          <w:sz w:val="36"/>
          <w:szCs w:val="36"/>
          <w:u w:val="single"/>
        </w:rPr>
        <w:t>SOURCES</w:t>
      </w:r>
      <w:r w:rsidR="00D1277E" w:rsidRPr="00AB6FD8">
        <w:rPr>
          <w:rFonts w:ascii="Arial" w:hAnsi="Arial" w:cs="Arial"/>
          <w:b/>
          <w:sz w:val="36"/>
          <w:szCs w:val="36"/>
          <w:u w:val="single"/>
        </w:rPr>
        <w:t xml:space="preserve"> FOR INFORMATION</w:t>
      </w:r>
    </w:p>
    <w:p w14:paraId="4FCA10FC" w14:textId="77777777" w:rsidR="00D1277E" w:rsidRPr="00D1277E" w:rsidRDefault="00D1277E" w:rsidP="00E612C9">
      <w:pPr>
        <w:ind w:left="360" w:right="-1620"/>
        <w:rPr>
          <w:rFonts w:ascii="Arial" w:hAnsi="Arial" w:cs="Arial"/>
          <w:b/>
          <w:sz w:val="28"/>
          <w:szCs w:val="28"/>
        </w:rPr>
      </w:pPr>
    </w:p>
    <w:p w14:paraId="15FA7E2C" w14:textId="77777777" w:rsidR="00AD45C9" w:rsidRPr="00D1277E" w:rsidRDefault="00AC58D5" w:rsidP="00E612C9">
      <w:pPr>
        <w:ind w:left="360" w:right="-1620"/>
        <w:rPr>
          <w:rFonts w:ascii="Arial" w:hAnsi="Arial" w:cs="Arial"/>
          <w:sz w:val="28"/>
          <w:szCs w:val="28"/>
        </w:rPr>
      </w:pPr>
      <w:r w:rsidRPr="00D1277E">
        <w:rPr>
          <w:rFonts w:ascii="Arial" w:hAnsi="Arial" w:cs="Arial"/>
          <w:sz w:val="28"/>
          <w:szCs w:val="28"/>
        </w:rPr>
        <w:t>It is important to understand as much as possible about your NET cancer. Below is a list of websites or contacts that you may find useful.</w:t>
      </w:r>
    </w:p>
    <w:p w14:paraId="45C723AB" w14:textId="77777777" w:rsidR="00AC58D5" w:rsidRPr="00D1277E" w:rsidRDefault="00AC58D5" w:rsidP="00E612C9">
      <w:pPr>
        <w:ind w:left="360" w:right="-1620"/>
        <w:rPr>
          <w:rFonts w:ascii="Arial" w:hAnsi="Arial" w:cs="Arial"/>
          <w:sz w:val="28"/>
          <w:szCs w:val="28"/>
        </w:rPr>
      </w:pPr>
    </w:p>
    <w:p w14:paraId="03B02E1E" w14:textId="77777777" w:rsidR="00D1277E" w:rsidRDefault="00D1277E" w:rsidP="00E612C9">
      <w:pPr>
        <w:ind w:left="360" w:right="-1620"/>
        <w:rPr>
          <w:rFonts w:ascii="Arial" w:hAnsi="Arial" w:cs="Arial"/>
          <w:sz w:val="28"/>
          <w:szCs w:val="28"/>
        </w:rPr>
      </w:pPr>
    </w:p>
    <w:p w14:paraId="18E5E3F5" w14:textId="77777777" w:rsidR="00AD45C9" w:rsidRPr="00755E9E" w:rsidRDefault="00AD45C9" w:rsidP="00E612C9">
      <w:pPr>
        <w:ind w:left="360" w:right="-1620"/>
        <w:rPr>
          <w:rFonts w:ascii="Arial" w:hAnsi="Arial" w:cs="Arial"/>
          <w:b/>
          <w:sz w:val="28"/>
          <w:szCs w:val="28"/>
        </w:rPr>
      </w:pPr>
      <w:r w:rsidRPr="00755E9E">
        <w:rPr>
          <w:rFonts w:ascii="Arial" w:hAnsi="Arial" w:cs="Arial"/>
          <w:b/>
          <w:sz w:val="28"/>
          <w:szCs w:val="28"/>
        </w:rPr>
        <w:t>Unicorn Foundation</w:t>
      </w:r>
      <w:r w:rsidR="00520D97">
        <w:rPr>
          <w:rFonts w:ascii="Arial" w:hAnsi="Arial" w:cs="Arial"/>
          <w:b/>
          <w:sz w:val="28"/>
          <w:szCs w:val="28"/>
        </w:rPr>
        <w:t xml:space="preserve"> NZ</w:t>
      </w:r>
    </w:p>
    <w:p w14:paraId="4666E42D" w14:textId="77777777" w:rsidR="00AC58D5" w:rsidRPr="00D1277E" w:rsidRDefault="00A84D5A" w:rsidP="00E612C9">
      <w:pPr>
        <w:ind w:left="360" w:right="-1620"/>
        <w:rPr>
          <w:rFonts w:ascii="Arial" w:hAnsi="Arial" w:cs="Arial"/>
          <w:sz w:val="28"/>
          <w:szCs w:val="28"/>
        </w:rPr>
      </w:pPr>
      <w:hyperlink r:id="rId12" w:history="1">
        <w:r w:rsidR="00AC58D5" w:rsidRPr="00D1277E">
          <w:rPr>
            <w:rStyle w:val="Hyperlink"/>
            <w:rFonts w:ascii="Arial" w:hAnsi="Arial" w:cs="Arial"/>
            <w:sz w:val="28"/>
            <w:szCs w:val="28"/>
          </w:rPr>
          <w:t>http://unicornfoundation.org.nz/</w:t>
        </w:r>
      </w:hyperlink>
    </w:p>
    <w:p w14:paraId="744C78B2" w14:textId="77777777" w:rsidR="004B2772" w:rsidRPr="004B2772" w:rsidRDefault="00AC58D5" w:rsidP="00E612C9">
      <w:pPr>
        <w:ind w:left="360" w:right="-1620"/>
        <w:rPr>
          <w:rFonts w:ascii="Arial" w:hAnsi="Arial" w:cs="Arial"/>
          <w:sz w:val="28"/>
          <w:szCs w:val="28"/>
        </w:rPr>
      </w:pPr>
      <w:r w:rsidRPr="004B2772">
        <w:rPr>
          <w:rFonts w:ascii="Arial" w:hAnsi="Arial" w:cs="Arial"/>
          <w:sz w:val="28"/>
          <w:szCs w:val="28"/>
        </w:rPr>
        <w:t xml:space="preserve">This is a New Zealand based </w:t>
      </w:r>
      <w:r w:rsidR="0076350D" w:rsidRPr="004B2772">
        <w:rPr>
          <w:rFonts w:ascii="Arial" w:hAnsi="Arial" w:cs="Arial"/>
          <w:sz w:val="28"/>
          <w:szCs w:val="28"/>
        </w:rPr>
        <w:t>organisation</w:t>
      </w:r>
      <w:r w:rsidR="00B62E0F" w:rsidRPr="004B2772">
        <w:rPr>
          <w:rFonts w:ascii="Arial" w:hAnsi="Arial" w:cs="Arial"/>
          <w:sz w:val="28"/>
          <w:szCs w:val="28"/>
        </w:rPr>
        <w:t xml:space="preserve"> that </w:t>
      </w:r>
      <w:r w:rsidR="004B2772">
        <w:rPr>
          <w:rFonts w:ascii="Arial" w:hAnsi="Arial" w:cs="Arial"/>
          <w:sz w:val="28"/>
          <w:szCs w:val="28"/>
        </w:rPr>
        <w:t xml:space="preserve">aims to </w:t>
      </w:r>
      <w:r w:rsidR="004B2772" w:rsidRPr="004B2772">
        <w:rPr>
          <w:rFonts w:ascii="Arial" w:hAnsi="Arial" w:cs="Arial"/>
          <w:sz w:val="28"/>
          <w:szCs w:val="28"/>
        </w:rPr>
        <w:t xml:space="preserve">provide support and accurate information to patients, families and medical professionals involved in NET cancer. Unicorn Foundation NZ (UFNZ) brings patients together either in person or online to provide </w:t>
      </w:r>
      <w:r w:rsidR="004B2772">
        <w:rPr>
          <w:rFonts w:ascii="Arial" w:hAnsi="Arial" w:cs="Arial"/>
          <w:sz w:val="28"/>
          <w:szCs w:val="28"/>
        </w:rPr>
        <w:t>an opportunity for</w:t>
      </w:r>
      <w:r w:rsidR="008704EC" w:rsidRPr="004B2772">
        <w:rPr>
          <w:rFonts w:ascii="Arial" w:hAnsi="Arial" w:cs="Arial"/>
          <w:sz w:val="28"/>
          <w:szCs w:val="28"/>
        </w:rPr>
        <w:t xml:space="preserve"> support from people who are facing similar challenges</w:t>
      </w:r>
      <w:r w:rsidR="004B2772">
        <w:rPr>
          <w:rFonts w:ascii="Arial" w:hAnsi="Arial" w:cs="Arial"/>
          <w:sz w:val="28"/>
          <w:szCs w:val="28"/>
        </w:rPr>
        <w:t xml:space="preserve">. </w:t>
      </w:r>
    </w:p>
    <w:p w14:paraId="34BF4983" w14:textId="77777777" w:rsidR="00D1277E" w:rsidRDefault="00D1277E" w:rsidP="00E612C9">
      <w:pPr>
        <w:ind w:left="360" w:right="-1620"/>
        <w:rPr>
          <w:rFonts w:ascii="Arial" w:hAnsi="Arial" w:cs="Arial"/>
          <w:sz w:val="28"/>
          <w:szCs w:val="28"/>
        </w:rPr>
      </w:pPr>
    </w:p>
    <w:p w14:paraId="29740261" w14:textId="77777777" w:rsidR="00AB6FD8" w:rsidRPr="00755E9E" w:rsidRDefault="00AB6FD8" w:rsidP="00E612C9">
      <w:pPr>
        <w:ind w:left="360" w:right="-1620"/>
        <w:rPr>
          <w:rFonts w:ascii="Arial" w:hAnsi="Arial" w:cs="Arial"/>
          <w:b/>
          <w:sz w:val="28"/>
          <w:szCs w:val="28"/>
        </w:rPr>
      </w:pPr>
      <w:proofErr w:type="spellStart"/>
      <w:r w:rsidRPr="00755E9E">
        <w:rPr>
          <w:rFonts w:ascii="Arial" w:hAnsi="Arial" w:cs="Arial"/>
          <w:b/>
          <w:sz w:val="28"/>
          <w:szCs w:val="28"/>
        </w:rPr>
        <w:t>NETwork</w:t>
      </w:r>
      <w:proofErr w:type="spellEnd"/>
      <w:r w:rsidRPr="00755E9E">
        <w:rPr>
          <w:rFonts w:ascii="Arial" w:hAnsi="Arial" w:cs="Arial"/>
          <w:b/>
          <w:sz w:val="28"/>
          <w:szCs w:val="28"/>
        </w:rPr>
        <w:t>!</w:t>
      </w:r>
    </w:p>
    <w:p w14:paraId="628C0A45" w14:textId="77777777" w:rsidR="00AB6FD8" w:rsidRDefault="00A84D5A" w:rsidP="00E612C9">
      <w:pPr>
        <w:ind w:left="360" w:right="-1620"/>
        <w:rPr>
          <w:rFonts w:ascii="Arial" w:hAnsi="Arial" w:cs="Arial"/>
          <w:sz w:val="28"/>
          <w:szCs w:val="28"/>
        </w:rPr>
      </w:pPr>
      <w:hyperlink r:id="rId13" w:history="1">
        <w:r w:rsidR="000270C4" w:rsidRPr="00680D54">
          <w:rPr>
            <w:rStyle w:val="Hyperlink"/>
            <w:rFonts w:ascii="Arial" w:hAnsi="Arial" w:cs="Arial"/>
            <w:sz w:val="28"/>
            <w:szCs w:val="28"/>
          </w:rPr>
          <w:t>www.network.ac.nz</w:t>
        </w:r>
      </w:hyperlink>
    </w:p>
    <w:p w14:paraId="3172DA66" w14:textId="77777777" w:rsidR="00755E9E" w:rsidRDefault="000270C4" w:rsidP="00520D97">
      <w:pPr>
        <w:ind w:left="360" w:right="-1620"/>
        <w:rPr>
          <w:rFonts w:ascii="Arial" w:hAnsi="Arial" w:cs="Arial"/>
          <w:sz w:val="28"/>
          <w:szCs w:val="28"/>
        </w:rPr>
      </w:pPr>
      <w:r>
        <w:rPr>
          <w:rFonts w:ascii="Arial" w:hAnsi="Arial" w:cs="Arial"/>
          <w:sz w:val="28"/>
          <w:szCs w:val="28"/>
        </w:rPr>
        <w:t>This is a website run by the research team in Auckland who are trying to understand NETs and improve treatment. Some parts of the website are for patients, some parts for doctors, and some parts for members of the research team.</w:t>
      </w:r>
    </w:p>
    <w:p w14:paraId="1E315306" w14:textId="77777777" w:rsidR="00755E9E" w:rsidRPr="00D1277E" w:rsidRDefault="00755E9E" w:rsidP="00E612C9">
      <w:pPr>
        <w:ind w:left="360" w:right="-1620"/>
        <w:rPr>
          <w:rFonts w:ascii="Arial" w:hAnsi="Arial" w:cs="Arial"/>
          <w:sz w:val="28"/>
          <w:szCs w:val="28"/>
        </w:rPr>
      </w:pPr>
    </w:p>
    <w:p w14:paraId="654ACA18" w14:textId="77777777" w:rsidR="00755E9E" w:rsidRDefault="00755E9E" w:rsidP="00E612C9">
      <w:pPr>
        <w:ind w:left="360" w:right="-1620"/>
        <w:rPr>
          <w:rFonts w:ascii="Arial" w:hAnsi="Arial" w:cs="Arial"/>
          <w:b/>
          <w:sz w:val="28"/>
          <w:szCs w:val="28"/>
        </w:rPr>
      </w:pPr>
    </w:p>
    <w:p w14:paraId="0137EE6A" w14:textId="77777777" w:rsidR="00AC58D5" w:rsidRPr="00755E9E" w:rsidRDefault="00D1277E" w:rsidP="00E612C9">
      <w:pPr>
        <w:ind w:left="360" w:right="-1620"/>
        <w:rPr>
          <w:rFonts w:ascii="Arial" w:hAnsi="Arial" w:cs="Arial"/>
          <w:b/>
          <w:sz w:val="28"/>
          <w:szCs w:val="28"/>
        </w:rPr>
      </w:pPr>
      <w:r w:rsidRPr="00755E9E">
        <w:rPr>
          <w:rFonts w:ascii="Arial" w:hAnsi="Arial" w:cs="Arial"/>
          <w:b/>
          <w:sz w:val="28"/>
          <w:szCs w:val="28"/>
        </w:rPr>
        <w:t>NET Patient Foundation</w:t>
      </w:r>
      <w:r w:rsidR="00520D97">
        <w:rPr>
          <w:rFonts w:ascii="Arial" w:hAnsi="Arial" w:cs="Arial"/>
          <w:b/>
          <w:sz w:val="28"/>
          <w:szCs w:val="28"/>
        </w:rPr>
        <w:t xml:space="preserve"> UK</w:t>
      </w:r>
    </w:p>
    <w:p w14:paraId="59C1F701" w14:textId="77777777" w:rsidR="00AC58D5" w:rsidRPr="00D1277E" w:rsidRDefault="00A84D5A" w:rsidP="00E612C9">
      <w:pPr>
        <w:ind w:left="360" w:right="-1620"/>
        <w:rPr>
          <w:rFonts w:ascii="Arial" w:hAnsi="Arial" w:cs="Arial"/>
          <w:sz w:val="28"/>
          <w:szCs w:val="28"/>
        </w:rPr>
      </w:pPr>
      <w:hyperlink r:id="rId14" w:history="1">
        <w:r w:rsidR="00AC58D5" w:rsidRPr="00D1277E">
          <w:rPr>
            <w:rStyle w:val="Hyperlink"/>
            <w:rFonts w:ascii="Arial" w:hAnsi="Arial" w:cs="Arial"/>
            <w:sz w:val="28"/>
            <w:szCs w:val="28"/>
          </w:rPr>
          <w:t>www.netpatientfoundation.org</w:t>
        </w:r>
      </w:hyperlink>
    </w:p>
    <w:p w14:paraId="012DB86F" w14:textId="77777777" w:rsidR="00AC58D5" w:rsidRPr="00D1277E" w:rsidRDefault="00AC58D5" w:rsidP="00E612C9">
      <w:pPr>
        <w:ind w:left="360" w:right="-1620"/>
        <w:rPr>
          <w:rFonts w:ascii="Arial" w:hAnsi="Arial" w:cs="Arial"/>
          <w:sz w:val="28"/>
          <w:szCs w:val="28"/>
        </w:rPr>
      </w:pPr>
      <w:r w:rsidRPr="00D1277E">
        <w:rPr>
          <w:rFonts w:ascii="Arial" w:hAnsi="Arial" w:cs="Arial"/>
          <w:sz w:val="28"/>
          <w:szCs w:val="28"/>
        </w:rPr>
        <w:t xml:space="preserve">This is a UK based website with </w:t>
      </w:r>
      <w:r w:rsidR="00D1277E">
        <w:rPr>
          <w:rFonts w:ascii="Arial" w:hAnsi="Arial" w:cs="Arial"/>
          <w:sz w:val="28"/>
          <w:szCs w:val="28"/>
        </w:rPr>
        <w:t>extensive information</w:t>
      </w:r>
      <w:r w:rsidR="008704EC">
        <w:rPr>
          <w:rFonts w:ascii="Arial" w:hAnsi="Arial" w:cs="Arial"/>
          <w:sz w:val="28"/>
          <w:szCs w:val="28"/>
        </w:rPr>
        <w:t xml:space="preserve"> and multiple in depth information leaflets on specific NET types.</w:t>
      </w:r>
    </w:p>
    <w:p w14:paraId="52093BD0" w14:textId="77777777" w:rsidR="00AC58D5" w:rsidRDefault="00AC58D5" w:rsidP="00E612C9">
      <w:pPr>
        <w:ind w:left="360" w:right="-1620"/>
        <w:rPr>
          <w:rFonts w:ascii="Arial" w:hAnsi="Arial" w:cs="Arial"/>
          <w:sz w:val="28"/>
          <w:szCs w:val="28"/>
        </w:rPr>
      </w:pPr>
    </w:p>
    <w:p w14:paraId="47486AF6" w14:textId="77777777" w:rsidR="00755E9E" w:rsidRPr="00D1277E" w:rsidRDefault="00755E9E" w:rsidP="00E612C9">
      <w:pPr>
        <w:ind w:left="360" w:right="-1620"/>
        <w:rPr>
          <w:rFonts w:ascii="Arial" w:hAnsi="Arial" w:cs="Arial"/>
          <w:sz w:val="28"/>
          <w:szCs w:val="28"/>
        </w:rPr>
      </w:pPr>
    </w:p>
    <w:p w14:paraId="403C40D9" w14:textId="6A0AA209" w:rsidR="00AC58D5" w:rsidRPr="00755E9E" w:rsidRDefault="00582084" w:rsidP="00E612C9">
      <w:pPr>
        <w:ind w:left="360" w:right="-1620"/>
        <w:rPr>
          <w:rFonts w:ascii="Arial" w:hAnsi="Arial" w:cs="Arial"/>
          <w:b/>
          <w:sz w:val="28"/>
          <w:szCs w:val="28"/>
        </w:rPr>
      </w:pPr>
      <w:r>
        <w:rPr>
          <w:rFonts w:ascii="Arial" w:hAnsi="Arial" w:cs="Arial"/>
          <w:b/>
          <w:sz w:val="28"/>
          <w:szCs w:val="28"/>
        </w:rPr>
        <w:t>The NET Alliance</w:t>
      </w:r>
    </w:p>
    <w:p w14:paraId="6290AABC" w14:textId="77777777" w:rsidR="004C2C53" w:rsidRPr="00755E9E" w:rsidRDefault="00A84D5A" w:rsidP="00E612C9">
      <w:pPr>
        <w:ind w:left="360" w:right="-1620"/>
        <w:rPr>
          <w:rFonts w:ascii="Arial" w:hAnsi="Arial" w:cs="Arial"/>
          <w:sz w:val="28"/>
          <w:szCs w:val="28"/>
        </w:rPr>
      </w:pPr>
      <w:hyperlink r:id="rId15" w:history="1">
        <w:r w:rsidR="00755E9E" w:rsidRPr="00755E9E">
          <w:rPr>
            <w:rStyle w:val="Hyperlink"/>
            <w:rFonts w:ascii="Arial" w:hAnsi="Arial" w:cs="Arial"/>
            <w:sz w:val="28"/>
            <w:szCs w:val="28"/>
          </w:rPr>
          <w:t>http://www.thenetalliance.com/</w:t>
        </w:r>
      </w:hyperlink>
    </w:p>
    <w:p w14:paraId="62F2C955" w14:textId="77777777" w:rsidR="004C2C53" w:rsidRPr="00755E9E" w:rsidRDefault="00755E9E" w:rsidP="00E612C9">
      <w:pPr>
        <w:ind w:left="360" w:right="-1620"/>
        <w:rPr>
          <w:rFonts w:ascii="Arial" w:hAnsi="Arial" w:cs="Arial"/>
          <w:sz w:val="28"/>
          <w:szCs w:val="28"/>
        </w:rPr>
      </w:pPr>
      <w:r w:rsidRPr="00755E9E">
        <w:rPr>
          <w:rFonts w:ascii="Arial" w:hAnsi="Arial" w:cs="Arial"/>
          <w:sz w:val="28"/>
          <w:szCs w:val="28"/>
        </w:rPr>
        <w:t>This is an American website with extensive information for patients and their caregivers.</w:t>
      </w:r>
      <w:r w:rsidR="00520D97">
        <w:rPr>
          <w:rFonts w:ascii="Arial" w:hAnsi="Arial" w:cs="Arial"/>
          <w:sz w:val="28"/>
          <w:szCs w:val="28"/>
        </w:rPr>
        <w:t xml:space="preserve"> This is </w:t>
      </w:r>
      <w:r w:rsidR="00B27CA2">
        <w:rPr>
          <w:rFonts w:ascii="Arial" w:hAnsi="Arial" w:cs="Arial"/>
          <w:sz w:val="28"/>
          <w:szCs w:val="28"/>
        </w:rPr>
        <w:t>from Novartis Oncology pharmaceutical company</w:t>
      </w:r>
    </w:p>
    <w:p w14:paraId="1722B652" w14:textId="77777777" w:rsidR="004C2C53" w:rsidRPr="00755E9E" w:rsidRDefault="004C2C53" w:rsidP="004C2C53">
      <w:pPr>
        <w:rPr>
          <w:rFonts w:ascii="Arial" w:hAnsi="Arial" w:cs="Arial"/>
          <w:b/>
          <w:sz w:val="36"/>
          <w:szCs w:val="36"/>
        </w:rPr>
      </w:pPr>
      <w:r w:rsidRPr="00755E9E">
        <w:rPr>
          <w:rFonts w:ascii="Arial" w:hAnsi="Arial" w:cs="Arial"/>
          <w:b/>
          <w:sz w:val="28"/>
          <w:szCs w:val="28"/>
        </w:rPr>
        <w:br w:type="page"/>
      </w:r>
      <w:r w:rsidRPr="00755E9E">
        <w:rPr>
          <w:rFonts w:ascii="Arial" w:hAnsi="Arial" w:cs="Arial"/>
          <w:b/>
          <w:sz w:val="36"/>
          <w:szCs w:val="36"/>
        </w:rPr>
        <w:lastRenderedPageBreak/>
        <w:t>Glossary</w:t>
      </w:r>
    </w:p>
    <w:p w14:paraId="29B9259B" w14:textId="77777777" w:rsidR="00755E9E" w:rsidRDefault="00755E9E" w:rsidP="004C2C53">
      <w:pPr>
        <w:ind w:left="360" w:right="-1620"/>
      </w:pPr>
    </w:p>
    <w:p w14:paraId="3EE47F87" w14:textId="77777777" w:rsidR="00755E9E" w:rsidRDefault="00755E9E" w:rsidP="004C2C53">
      <w:pPr>
        <w:ind w:left="360" w:right="-1620"/>
        <w:rPr>
          <w:rFonts w:ascii="Arial" w:hAnsi="Arial" w:cs="Arial"/>
          <w:color w:val="000000"/>
          <w:sz w:val="20"/>
          <w:szCs w:val="20"/>
        </w:rPr>
      </w:pPr>
      <w:proofErr w:type="gramStart"/>
      <w:r w:rsidRPr="00C705DB">
        <w:rPr>
          <w:rFonts w:ascii="Arial" w:hAnsi="Arial" w:cs="Arial"/>
        </w:rPr>
        <w:t>Benign-</w:t>
      </w:r>
      <w:r w:rsidR="0050607D" w:rsidRPr="00C705DB">
        <w:rPr>
          <w:rFonts w:ascii="Arial" w:hAnsi="Arial" w:cs="Arial"/>
          <w:sz w:val="20"/>
          <w:szCs w:val="20"/>
        </w:rPr>
        <w:t xml:space="preserve"> </w:t>
      </w:r>
      <w:r w:rsidR="008704EC">
        <w:rPr>
          <w:rFonts w:ascii="Arial" w:hAnsi="Arial" w:cs="Arial"/>
          <w:sz w:val="20"/>
          <w:szCs w:val="20"/>
        </w:rPr>
        <w:t>non-cancerous (doesn’t invade or spread)</w:t>
      </w:r>
      <w:r w:rsidR="0050607D" w:rsidRPr="00C705DB">
        <w:rPr>
          <w:rFonts w:ascii="Arial" w:hAnsi="Arial" w:cs="Arial"/>
          <w:sz w:val="20"/>
          <w:szCs w:val="20"/>
        </w:rPr>
        <w:t xml:space="preserve">; </w:t>
      </w:r>
      <w:r w:rsidR="000270C4">
        <w:rPr>
          <w:rFonts w:ascii="Arial" w:hAnsi="Arial" w:cs="Arial"/>
          <w:color w:val="000000"/>
          <w:sz w:val="20"/>
          <w:szCs w:val="20"/>
        </w:rPr>
        <w:t>only dangerous if it presses on important parts of the body, or blocks important tubes</w:t>
      </w:r>
      <w:r w:rsidR="008704EC">
        <w:rPr>
          <w:rFonts w:ascii="Arial" w:hAnsi="Arial" w:cs="Arial"/>
          <w:color w:val="000000"/>
          <w:sz w:val="20"/>
          <w:szCs w:val="20"/>
        </w:rPr>
        <w:t>.</w:t>
      </w:r>
      <w:proofErr w:type="gramEnd"/>
    </w:p>
    <w:p w14:paraId="5EFD3E2D" w14:textId="77777777" w:rsidR="008704EC" w:rsidRPr="00C705DB" w:rsidRDefault="008704EC" w:rsidP="004C2C53">
      <w:pPr>
        <w:ind w:left="360" w:right="-1620"/>
        <w:rPr>
          <w:rFonts w:ascii="Arial" w:hAnsi="Arial" w:cs="Arial"/>
        </w:rPr>
      </w:pPr>
    </w:p>
    <w:p w14:paraId="34471FE9" w14:textId="77777777" w:rsidR="00755E9E" w:rsidRDefault="00755E9E" w:rsidP="004C2C53">
      <w:pPr>
        <w:ind w:left="360" w:right="-1620"/>
        <w:rPr>
          <w:rFonts w:ascii="Arial" w:hAnsi="Arial" w:cs="Arial"/>
          <w:color w:val="000000"/>
          <w:sz w:val="20"/>
          <w:szCs w:val="20"/>
        </w:rPr>
      </w:pPr>
      <w:r w:rsidRPr="00C705DB">
        <w:rPr>
          <w:rFonts w:ascii="Arial" w:hAnsi="Arial" w:cs="Arial"/>
        </w:rPr>
        <w:t>Biochemical markers-</w:t>
      </w:r>
      <w:r w:rsidR="00C705DB">
        <w:rPr>
          <w:rFonts w:ascii="Arial" w:hAnsi="Arial" w:cs="Arial"/>
        </w:rPr>
        <w:t xml:space="preserve"> </w:t>
      </w:r>
      <w:r w:rsidR="00C705DB">
        <w:rPr>
          <w:rFonts w:ascii="Arial" w:hAnsi="Arial" w:cs="Arial"/>
          <w:color w:val="000000"/>
          <w:sz w:val="20"/>
          <w:szCs w:val="20"/>
        </w:rPr>
        <w:t xml:space="preserve">any hormone, enzyme, antibody, or other substance </w:t>
      </w:r>
      <w:r w:rsidR="000270C4">
        <w:rPr>
          <w:rFonts w:ascii="Arial" w:hAnsi="Arial" w:cs="Arial"/>
          <w:color w:val="000000"/>
          <w:sz w:val="20"/>
          <w:szCs w:val="20"/>
        </w:rPr>
        <w:t>can be found</w:t>
      </w:r>
      <w:r w:rsidR="00C705DB">
        <w:rPr>
          <w:rFonts w:ascii="Arial" w:hAnsi="Arial" w:cs="Arial"/>
          <w:color w:val="000000"/>
          <w:sz w:val="20"/>
          <w:szCs w:val="20"/>
        </w:rPr>
        <w:t xml:space="preserve"> in the urine, blood, or other body fluids or tissues that may serve as a sign of a disease.</w:t>
      </w:r>
    </w:p>
    <w:p w14:paraId="27A00623" w14:textId="77777777" w:rsidR="008704EC" w:rsidRPr="00C705DB" w:rsidRDefault="008704EC" w:rsidP="004C2C53">
      <w:pPr>
        <w:ind w:left="360" w:right="-1620"/>
        <w:rPr>
          <w:rFonts w:ascii="Arial" w:hAnsi="Arial" w:cs="Arial"/>
        </w:rPr>
      </w:pPr>
    </w:p>
    <w:p w14:paraId="4118340C" w14:textId="77777777" w:rsidR="00C705DB" w:rsidRPr="00C705DB" w:rsidRDefault="00755E9E" w:rsidP="00C705DB">
      <w:pPr>
        <w:ind w:left="360"/>
        <w:rPr>
          <w:rFonts w:ascii="Arial" w:hAnsi="Arial" w:cs="Arial"/>
          <w:color w:val="000000"/>
          <w:sz w:val="20"/>
          <w:szCs w:val="20"/>
        </w:rPr>
      </w:pPr>
      <w:r w:rsidRPr="00C705DB">
        <w:rPr>
          <w:rFonts w:ascii="Arial" w:hAnsi="Arial" w:cs="Arial"/>
        </w:rPr>
        <w:t>Blood System-</w:t>
      </w:r>
      <w:r w:rsidR="00C705DB">
        <w:rPr>
          <w:rFonts w:ascii="Arial" w:hAnsi="Arial" w:cs="Arial"/>
        </w:rPr>
        <w:t xml:space="preserve"> </w:t>
      </w:r>
      <w:r w:rsidR="00C705DB">
        <w:rPr>
          <w:rFonts w:ascii="Arial" w:hAnsi="Arial" w:cs="Arial"/>
          <w:color w:val="000000"/>
          <w:sz w:val="20"/>
          <w:szCs w:val="20"/>
        </w:rPr>
        <w:t>Blood vessels that are i</w:t>
      </w:r>
      <w:r w:rsidR="00C705DB" w:rsidRPr="00C705DB">
        <w:rPr>
          <w:rFonts w:ascii="Arial" w:hAnsi="Arial" w:cs="Arial"/>
          <w:color w:val="000000"/>
          <w:sz w:val="20"/>
          <w:szCs w:val="20"/>
        </w:rPr>
        <w:t xml:space="preserve">nterconnected </w:t>
      </w:r>
      <w:r w:rsidR="00C705DB">
        <w:rPr>
          <w:rFonts w:ascii="Arial" w:hAnsi="Arial" w:cs="Arial"/>
          <w:color w:val="000000"/>
          <w:sz w:val="20"/>
          <w:szCs w:val="20"/>
        </w:rPr>
        <w:t>to provide the body with oxygen breathed in by the lungs</w:t>
      </w:r>
      <w:r w:rsidR="008704EC">
        <w:rPr>
          <w:rFonts w:ascii="Arial" w:hAnsi="Arial" w:cs="Arial"/>
          <w:color w:val="000000"/>
          <w:sz w:val="20"/>
          <w:szCs w:val="20"/>
        </w:rPr>
        <w:t>,</w:t>
      </w:r>
      <w:r w:rsidR="00C705DB">
        <w:rPr>
          <w:rFonts w:ascii="Arial" w:hAnsi="Arial" w:cs="Arial"/>
          <w:color w:val="000000"/>
          <w:sz w:val="20"/>
          <w:szCs w:val="20"/>
        </w:rPr>
        <w:t xml:space="preserve"> and to remove waste such as carbon dioxide.</w:t>
      </w:r>
    </w:p>
    <w:p w14:paraId="58918733" w14:textId="77777777" w:rsidR="00755E9E" w:rsidRPr="00C705DB" w:rsidRDefault="00755E9E" w:rsidP="004C2C53">
      <w:pPr>
        <w:ind w:left="360" w:right="-1620"/>
        <w:rPr>
          <w:rFonts w:ascii="Arial" w:hAnsi="Arial" w:cs="Arial"/>
        </w:rPr>
      </w:pPr>
    </w:p>
    <w:p w14:paraId="61FC9D5F" w14:textId="77777777" w:rsidR="008704EC" w:rsidRPr="008704EC" w:rsidRDefault="00755E9E" w:rsidP="004C2C53">
      <w:pPr>
        <w:ind w:left="360" w:right="-1620"/>
        <w:rPr>
          <w:rFonts w:ascii="Arial" w:hAnsi="Arial" w:cs="Arial"/>
          <w:sz w:val="20"/>
          <w:szCs w:val="20"/>
        </w:rPr>
      </w:pPr>
      <w:r w:rsidRPr="00C705DB">
        <w:rPr>
          <w:rFonts w:ascii="Arial" w:hAnsi="Arial" w:cs="Arial"/>
        </w:rPr>
        <w:t>Carcinoid-</w:t>
      </w:r>
      <w:r w:rsidR="00C705DB">
        <w:rPr>
          <w:rFonts w:ascii="Arial" w:hAnsi="Arial" w:cs="Arial"/>
        </w:rPr>
        <w:t xml:space="preserve"> </w:t>
      </w:r>
      <w:r w:rsidR="00C705DB" w:rsidRPr="008704EC">
        <w:rPr>
          <w:rFonts w:ascii="Arial" w:hAnsi="Arial" w:cs="Arial"/>
          <w:sz w:val="20"/>
          <w:szCs w:val="20"/>
        </w:rPr>
        <w:t xml:space="preserve">“cancer-Like”; </w:t>
      </w:r>
      <w:r w:rsidR="008704EC" w:rsidRPr="008704EC">
        <w:rPr>
          <w:rFonts w:ascii="Arial" w:hAnsi="Arial" w:cs="Arial"/>
          <w:sz w:val="20"/>
          <w:szCs w:val="20"/>
        </w:rPr>
        <w:t>from the German word “</w:t>
      </w:r>
      <w:proofErr w:type="spellStart"/>
      <w:r w:rsidR="008704EC" w:rsidRPr="008704EC">
        <w:rPr>
          <w:rFonts w:ascii="Arial" w:hAnsi="Arial" w:cs="Arial"/>
          <w:sz w:val="20"/>
          <w:szCs w:val="20"/>
        </w:rPr>
        <w:t>Karzinoide</w:t>
      </w:r>
      <w:proofErr w:type="spellEnd"/>
      <w:r w:rsidR="008704EC" w:rsidRPr="008704EC">
        <w:rPr>
          <w:rFonts w:ascii="Arial" w:hAnsi="Arial" w:cs="Arial"/>
          <w:sz w:val="20"/>
          <w:szCs w:val="20"/>
        </w:rPr>
        <w:t>”. Carcinoid is the original name for NETs. Used less and less because of confusion in it’s meaning. Some people use it to mean the family of NETs, others only for slow growing NETs, and others still only for small intestinal NETs.</w:t>
      </w:r>
    </w:p>
    <w:p w14:paraId="332E2A4B" w14:textId="77777777" w:rsidR="008704EC" w:rsidRDefault="008704EC" w:rsidP="004C2C53">
      <w:pPr>
        <w:ind w:left="360" w:right="-1620"/>
        <w:rPr>
          <w:rFonts w:ascii="Arial" w:hAnsi="Arial" w:cs="Arial"/>
        </w:rPr>
      </w:pPr>
      <w:r>
        <w:rPr>
          <w:rFonts w:ascii="Arial" w:hAnsi="Arial" w:cs="Arial"/>
        </w:rPr>
        <w:t xml:space="preserve"> </w:t>
      </w:r>
    </w:p>
    <w:p w14:paraId="0D193E7D" w14:textId="77777777" w:rsidR="00755E9E" w:rsidRPr="00C705DB" w:rsidRDefault="00755E9E" w:rsidP="004C2C53">
      <w:pPr>
        <w:ind w:left="360" w:right="-1620"/>
        <w:rPr>
          <w:rFonts w:ascii="Arial" w:hAnsi="Arial" w:cs="Arial"/>
        </w:rPr>
      </w:pPr>
      <w:r w:rsidRPr="00C705DB">
        <w:rPr>
          <w:rFonts w:ascii="Arial" w:hAnsi="Arial" w:cs="Arial"/>
        </w:rPr>
        <w:t>Cells-</w:t>
      </w:r>
      <w:r w:rsidR="00C705DB">
        <w:rPr>
          <w:rFonts w:ascii="Arial" w:hAnsi="Arial" w:cs="Arial"/>
        </w:rPr>
        <w:t xml:space="preserve"> </w:t>
      </w:r>
      <w:r w:rsidR="00C705DB">
        <w:rPr>
          <w:rFonts w:ascii="Arial" w:hAnsi="Arial" w:cs="Arial"/>
          <w:color w:val="000000"/>
          <w:sz w:val="20"/>
          <w:szCs w:val="20"/>
        </w:rPr>
        <w:t xml:space="preserve">the basic structural and functional unit of living organisms; building blocks of </w:t>
      </w:r>
      <w:r w:rsidR="008704EC">
        <w:rPr>
          <w:rFonts w:ascii="Arial" w:hAnsi="Arial" w:cs="Arial"/>
          <w:color w:val="000000"/>
          <w:sz w:val="20"/>
          <w:szCs w:val="20"/>
        </w:rPr>
        <w:t>our organs and all other tissue</w:t>
      </w:r>
      <w:r w:rsidR="00C13335">
        <w:rPr>
          <w:rFonts w:ascii="Arial" w:hAnsi="Arial" w:cs="Arial"/>
          <w:color w:val="000000"/>
          <w:sz w:val="20"/>
          <w:szCs w:val="20"/>
        </w:rPr>
        <w:t xml:space="preserve"> in the body.</w:t>
      </w:r>
    </w:p>
    <w:p w14:paraId="1C7F0094" w14:textId="77777777" w:rsidR="00755E9E" w:rsidRPr="00C705DB" w:rsidRDefault="00755E9E" w:rsidP="004C2C53">
      <w:pPr>
        <w:ind w:left="360" w:right="-1620"/>
        <w:rPr>
          <w:rFonts w:ascii="Arial" w:hAnsi="Arial" w:cs="Arial"/>
        </w:rPr>
      </w:pPr>
    </w:p>
    <w:p w14:paraId="4F45E5F6" w14:textId="77777777" w:rsidR="00755E9E" w:rsidRPr="00447156" w:rsidRDefault="00755E9E" w:rsidP="004C2C53">
      <w:pPr>
        <w:ind w:left="360" w:right="-1620"/>
        <w:rPr>
          <w:rFonts w:ascii="Arial" w:hAnsi="Arial" w:cs="Arial"/>
          <w:sz w:val="20"/>
          <w:szCs w:val="20"/>
        </w:rPr>
      </w:pPr>
      <w:proofErr w:type="gramStart"/>
      <w:r w:rsidRPr="00C705DB">
        <w:rPr>
          <w:rFonts w:ascii="Arial" w:hAnsi="Arial" w:cs="Arial"/>
        </w:rPr>
        <w:t>Diagnosis-</w:t>
      </w:r>
      <w:r w:rsidR="00447156">
        <w:rPr>
          <w:rFonts w:ascii="Arial" w:hAnsi="Arial" w:cs="Arial"/>
        </w:rPr>
        <w:t xml:space="preserve"> </w:t>
      </w:r>
      <w:r w:rsidR="008704EC" w:rsidRPr="008704EC">
        <w:rPr>
          <w:rFonts w:ascii="Arial" w:hAnsi="Arial" w:cs="Arial"/>
          <w:sz w:val="20"/>
          <w:szCs w:val="20"/>
        </w:rPr>
        <w:t>finding</w:t>
      </w:r>
      <w:r w:rsidR="00447156" w:rsidRPr="008704EC">
        <w:rPr>
          <w:rFonts w:ascii="Arial" w:hAnsi="Arial" w:cs="Arial"/>
          <w:color w:val="000000"/>
          <w:sz w:val="20"/>
          <w:szCs w:val="20"/>
        </w:rPr>
        <w:t xml:space="preserve"> t</w:t>
      </w:r>
      <w:r w:rsidR="00447156">
        <w:rPr>
          <w:rFonts w:ascii="Arial" w:hAnsi="Arial" w:cs="Arial"/>
          <w:color w:val="000000"/>
          <w:sz w:val="20"/>
          <w:szCs w:val="20"/>
        </w:rPr>
        <w:t>he nature o</w:t>
      </w:r>
      <w:r w:rsidR="008704EC">
        <w:rPr>
          <w:rFonts w:ascii="Arial" w:hAnsi="Arial" w:cs="Arial"/>
          <w:color w:val="000000"/>
          <w:sz w:val="20"/>
          <w:szCs w:val="20"/>
        </w:rPr>
        <w:t>r</w:t>
      </w:r>
      <w:r w:rsidR="00447156">
        <w:rPr>
          <w:rFonts w:ascii="Arial" w:hAnsi="Arial" w:cs="Arial"/>
          <w:color w:val="000000"/>
          <w:sz w:val="20"/>
          <w:szCs w:val="20"/>
        </w:rPr>
        <w:t xml:space="preserve"> ca</w:t>
      </w:r>
      <w:r w:rsidR="008704EC">
        <w:rPr>
          <w:rFonts w:ascii="Arial" w:hAnsi="Arial" w:cs="Arial"/>
          <w:color w:val="000000"/>
          <w:sz w:val="20"/>
          <w:szCs w:val="20"/>
        </w:rPr>
        <w:t>u</w:t>
      </w:r>
      <w:r w:rsidR="00447156">
        <w:rPr>
          <w:rFonts w:ascii="Arial" w:hAnsi="Arial" w:cs="Arial"/>
          <w:color w:val="000000"/>
          <w:sz w:val="20"/>
          <w:szCs w:val="20"/>
        </w:rPr>
        <w:t>se of a disease</w:t>
      </w:r>
      <w:r w:rsidR="00C13335">
        <w:rPr>
          <w:rFonts w:ascii="Arial" w:hAnsi="Arial" w:cs="Arial"/>
          <w:color w:val="000000"/>
          <w:sz w:val="20"/>
          <w:szCs w:val="20"/>
        </w:rPr>
        <w:t>.</w:t>
      </w:r>
      <w:proofErr w:type="gramEnd"/>
      <w:r w:rsidR="000270C4">
        <w:rPr>
          <w:rFonts w:ascii="Arial" w:hAnsi="Arial" w:cs="Arial"/>
          <w:color w:val="000000"/>
          <w:sz w:val="20"/>
          <w:szCs w:val="20"/>
        </w:rPr>
        <w:t xml:space="preserve"> Accurate </w:t>
      </w:r>
      <w:r w:rsidR="00520D97">
        <w:rPr>
          <w:rFonts w:ascii="Arial" w:hAnsi="Arial" w:cs="Arial"/>
          <w:color w:val="000000"/>
          <w:sz w:val="20"/>
          <w:szCs w:val="20"/>
        </w:rPr>
        <w:t>diagnosis</w:t>
      </w:r>
      <w:r w:rsidR="000270C4">
        <w:rPr>
          <w:rFonts w:ascii="Arial" w:hAnsi="Arial" w:cs="Arial"/>
          <w:color w:val="000000"/>
          <w:sz w:val="20"/>
          <w:szCs w:val="20"/>
        </w:rPr>
        <w:t xml:space="preserve"> allow</w:t>
      </w:r>
      <w:r w:rsidR="00520D97">
        <w:rPr>
          <w:rFonts w:ascii="Arial" w:hAnsi="Arial" w:cs="Arial"/>
          <w:color w:val="000000"/>
          <w:sz w:val="20"/>
          <w:szCs w:val="20"/>
        </w:rPr>
        <w:t>s</w:t>
      </w:r>
      <w:r w:rsidR="000270C4">
        <w:rPr>
          <w:rFonts w:ascii="Arial" w:hAnsi="Arial" w:cs="Arial"/>
          <w:color w:val="000000"/>
          <w:sz w:val="20"/>
          <w:szCs w:val="20"/>
        </w:rPr>
        <w:t xml:space="preserve"> treatment to be chosen correctly</w:t>
      </w:r>
    </w:p>
    <w:p w14:paraId="4793F10C" w14:textId="77777777" w:rsidR="00755E9E" w:rsidRPr="00C705DB" w:rsidRDefault="00755E9E" w:rsidP="004C2C53">
      <w:pPr>
        <w:ind w:left="360" w:right="-1620"/>
        <w:rPr>
          <w:rFonts w:ascii="Arial" w:hAnsi="Arial" w:cs="Arial"/>
        </w:rPr>
      </w:pPr>
    </w:p>
    <w:p w14:paraId="11933BAB" w14:textId="77777777" w:rsidR="00564B68" w:rsidRDefault="00564B68" w:rsidP="004C2C53">
      <w:pPr>
        <w:ind w:left="360" w:right="-1620"/>
        <w:rPr>
          <w:rFonts w:ascii="Arial" w:hAnsi="Arial" w:cs="Arial"/>
          <w:color w:val="000000"/>
          <w:sz w:val="20"/>
          <w:szCs w:val="20"/>
        </w:rPr>
      </w:pPr>
      <w:proofErr w:type="gramStart"/>
      <w:r w:rsidRPr="00C705DB">
        <w:rPr>
          <w:rFonts w:ascii="Arial" w:hAnsi="Arial" w:cs="Arial"/>
        </w:rPr>
        <w:t>Fibrosis-</w:t>
      </w:r>
      <w:r w:rsidR="00447156">
        <w:rPr>
          <w:rFonts w:ascii="Arial" w:hAnsi="Arial" w:cs="Arial"/>
        </w:rPr>
        <w:t xml:space="preserve"> </w:t>
      </w:r>
      <w:r w:rsidR="00447156">
        <w:rPr>
          <w:rFonts w:ascii="Arial" w:hAnsi="Arial" w:cs="Arial"/>
          <w:color w:val="000000"/>
          <w:sz w:val="20"/>
          <w:szCs w:val="20"/>
        </w:rPr>
        <w:t>development of white, hard fibrous tissue</w:t>
      </w:r>
      <w:r w:rsidR="00C13335">
        <w:rPr>
          <w:rFonts w:ascii="Arial" w:hAnsi="Arial" w:cs="Arial"/>
          <w:color w:val="000000"/>
          <w:sz w:val="20"/>
          <w:szCs w:val="20"/>
        </w:rPr>
        <w:t xml:space="preserve"> (often equivalent to ‘scar tissue’).</w:t>
      </w:r>
      <w:proofErr w:type="gramEnd"/>
    </w:p>
    <w:p w14:paraId="5864CE96" w14:textId="77777777" w:rsidR="00C13335" w:rsidRPr="00C705DB" w:rsidRDefault="00C13335" w:rsidP="004C2C53">
      <w:pPr>
        <w:ind w:left="360" w:right="-1620"/>
        <w:rPr>
          <w:rFonts w:ascii="Arial" w:hAnsi="Arial" w:cs="Arial"/>
        </w:rPr>
      </w:pPr>
    </w:p>
    <w:p w14:paraId="2E562490" w14:textId="77777777" w:rsidR="002A6802" w:rsidRPr="00447156" w:rsidRDefault="002A6802" w:rsidP="004C2C53">
      <w:pPr>
        <w:ind w:left="360" w:right="-1620"/>
        <w:rPr>
          <w:rFonts w:ascii="Arial" w:hAnsi="Arial" w:cs="Arial"/>
          <w:sz w:val="20"/>
          <w:szCs w:val="20"/>
        </w:rPr>
      </w:pPr>
      <w:proofErr w:type="gramStart"/>
      <w:r w:rsidRPr="00C705DB">
        <w:rPr>
          <w:rFonts w:ascii="Arial" w:hAnsi="Arial" w:cs="Arial"/>
        </w:rPr>
        <w:t>Functional</w:t>
      </w:r>
      <w:r w:rsidR="00447156">
        <w:rPr>
          <w:rFonts w:ascii="Arial" w:hAnsi="Arial" w:cs="Arial"/>
        </w:rPr>
        <w:t xml:space="preserve"> NET</w:t>
      </w:r>
      <w:r w:rsidRPr="00C705DB">
        <w:rPr>
          <w:rFonts w:ascii="Arial" w:hAnsi="Arial" w:cs="Arial"/>
        </w:rPr>
        <w:t>-</w:t>
      </w:r>
      <w:r w:rsidR="00447156">
        <w:rPr>
          <w:rFonts w:ascii="Arial" w:hAnsi="Arial" w:cs="Arial"/>
        </w:rPr>
        <w:t xml:space="preserve"> </w:t>
      </w:r>
      <w:r w:rsidR="00C13335">
        <w:rPr>
          <w:rFonts w:ascii="Arial" w:hAnsi="Arial" w:cs="Arial"/>
        </w:rPr>
        <w:t xml:space="preserve">NETs that </w:t>
      </w:r>
      <w:r w:rsidR="00447156" w:rsidRPr="00447156">
        <w:rPr>
          <w:rFonts w:ascii="Arial" w:hAnsi="Arial" w:cs="Arial"/>
          <w:sz w:val="20"/>
          <w:szCs w:val="20"/>
        </w:rPr>
        <w:t xml:space="preserve">secrete </w:t>
      </w:r>
      <w:r w:rsidR="00C13335">
        <w:rPr>
          <w:rFonts w:ascii="Arial" w:hAnsi="Arial" w:cs="Arial"/>
          <w:sz w:val="20"/>
          <w:szCs w:val="20"/>
        </w:rPr>
        <w:t>enough</w:t>
      </w:r>
      <w:r w:rsidR="00447156" w:rsidRPr="00447156">
        <w:rPr>
          <w:rFonts w:ascii="Arial" w:hAnsi="Arial" w:cs="Arial"/>
          <w:sz w:val="20"/>
          <w:szCs w:val="20"/>
        </w:rPr>
        <w:t xml:space="preserve"> hormones</w:t>
      </w:r>
      <w:r w:rsidR="00C13335">
        <w:rPr>
          <w:rFonts w:ascii="Arial" w:hAnsi="Arial" w:cs="Arial"/>
          <w:sz w:val="20"/>
          <w:szCs w:val="20"/>
        </w:rPr>
        <w:t xml:space="preserve"> to cause a person to have symptoms </w:t>
      </w:r>
      <w:r w:rsidR="000270C4">
        <w:rPr>
          <w:rFonts w:ascii="Arial" w:hAnsi="Arial" w:cs="Arial"/>
          <w:sz w:val="20"/>
          <w:szCs w:val="20"/>
        </w:rPr>
        <w:t>directly</w:t>
      </w:r>
      <w:r w:rsidR="00C13335">
        <w:rPr>
          <w:rFonts w:ascii="Arial" w:hAnsi="Arial" w:cs="Arial"/>
          <w:sz w:val="20"/>
          <w:szCs w:val="20"/>
        </w:rPr>
        <w:t xml:space="preserve"> related to the hormone</w:t>
      </w:r>
      <w:r w:rsidR="00447156" w:rsidRPr="00447156">
        <w:rPr>
          <w:rFonts w:ascii="Arial" w:hAnsi="Arial" w:cs="Arial"/>
          <w:sz w:val="20"/>
          <w:szCs w:val="20"/>
        </w:rPr>
        <w:t>.</w:t>
      </w:r>
      <w:proofErr w:type="gramEnd"/>
      <w:r w:rsidR="000270C4">
        <w:rPr>
          <w:rFonts w:ascii="Arial" w:hAnsi="Arial" w:cs="Arial"/>
          <w:sz w:val="20"/>
          <w:szCs w:val="20"/>
        </w:rPr>
        <w:t xml:space="preserve"> </w:t>
      </w:r>
      <w:r w:rsidR="00C13335">
        <w:rPr>
          <w:rFonts w:ascii="Arial" w:hAnsi="Arial" w:cs="Arial"/>
          <w:sz w:val="20"/>
          <w:szCs w:val="20"/>
        </w:rPr>
        <w:t xml:space="preserve">These are the minority of NETs. A common type of functioning NET </w:t>
      </w:r>
      <w:r w:rsidR="00447156" w:rsidRPr="00447156">
        <w:rPr>
          <w:rFonts w:ascii="Arial" w:hAnsi="Arial" w:cs="Arial"/>
          <w:sz w:val="20"/>
          <w:szCs w:val="20"/>
        </w:rPr>
        <w:t>produce</w:t>
      </w:r>
      <w:r w:rsidR="00C13335">
        <w:rPr>
          <w:rFonts w:ascii="Arial" w:hAnsi="Arial" w:cs="Arial"/>
          <w:sz w:val="20"/>
          <w:szCs w:val="20"/>
        </w:rPr>
        <w:t>s</w:t>
      </w:r>
      <w:r w:rsidR="00447156" w:rsidRPr="00447156">
        <w:rPr>
          <w:rFonts w:ascii="Arial" w:hAnsi="Arial" w:cs="Arial"/>
          <w:sz w:val="20"/>
          <w:szCs w:val="20"/>
        </w:rPr>
        <w:t xml:space="preserve"> a hormone called “serotonin”</w:t>
      </w:r>
      <w:r w:rsidR="00C13335">
        <w:rPr>
          <w:rFonts w:ascii="Arial" w:hAnsi="Arial" w:cs="Arial"/>
          <w:sz w:val="20"/>
          <w:szCs w:val="20"/>
        </w:rPr>
        <w:t xml:space="preserve"> which causes ‘carcinoid syndrome’. Too </w:t>
      </w:r>
      <w:r w:rsidR="00447156" w:rsidRPr="00447156">
        <w:rPr>
          <w:rFonts w:ascii="Arial" w:hAnsi="Arial" w:cs="Arial"/>
          <w:sz w:val="20"/>
          <w:szCs w:val="20"/>
        </w:rPr>
        <w:t xml:space="preserve">much serotonin can cause </w:t>
      </w:r>
      <w:proofErr w:type="spellStart"/>
      <w:r w:rsidR="00447156" w:rsidRPr="00447156">
        <w:rPr>
          <w:rFonts w:ascii="Arial" w:hAnsi="Arial" w:cs="Arial"/>
          <w:sz w:val="20"/>
          <w:szCs w:val="20"/>
        </w:rPr>
        <w:t>diarrhoea</w:t>
      </w:r>
      <w:proofErr w:type="spellEnd"/>
      <w:r w:rsidR="00447156" w:rsidRPr="00447156">
        <w:rPr>
          <w:rFonts w:ascii="Arial" w:hAnsi="Arial" w:cs="Arial"/>
          <w:sz w:val="20"/>
          <w:szCs w:val="20"/>
        </w:rPr>
        <w:t xml:space="preserve">, </w:t>
      </w:r>
      <w:r w:rsidR="00C13335">
        <w:rPr>
          <w:rFonts w:ascii="Arial" w:hAnsi="Arial" w:cs="Arial"/>
          <w:sz w:val="20"/>
          <w:szCs w:val="20"/>
        </w:rPr>
        <w:t>flushing, wheezing and damage to the valves in the heart.</w:t>
      </w:r>
    </w:p>
    <w:p w14:paraId="39C57A82" w14:textId="77777777" w:rsidR="002A6802" w:rsidRPr="00C705DB" w:rsidRDefault="002A6802" w:rsidP="004C2C53">
      <w:pPr>
        <w:ind w:left="360" w:right="-1620"/>
        <w:rPr>
          <w:rFonts w:ascii="Arial" w:hAnsi="Arial" w:cs="Arial"/>
        </w:rPr>
      </w:pPr>
    </w:p>
    <w:p w14:paraId="67F9B107" w14:textId="77777777" w:rsidR="00755E9E" w:rsidRDefault="00755E9E" w:rsidP="004C2C53">
      <w:pPr>
        <w:ind w:left="360" w:right="-1620"/>
        <w:rPr>
          <w:rFonts w:ascii="Arial" w:hAnsi="Arial" w:cs="Arial"/>
          <w:color w:val="000000"/>
          <w:sz w:val="20"/>
          <w:szCs w:val="20"/>
        </w:rPr>
      </w:pPr>
      <w:r w:rsidRPr="00C705DB">
        <w:rPr>
          <w:rFonts w:ascii="Arial" w:hAnsi="Arial" w:cs="Arial"/>
        </w:rPr>
        <w:t>Gastrointes</w:t>
      </w:r>
      <w:r w:rsidR="00C133CE">
        <w:rPr>
          <w:rFonts w:ascii="Arial" w:hAnsi="Arial" w:cs="Arial"/>
        </w:rPr>
        <w:t>t</w:t>
      </w:r>
      <w:r w:rsidRPr="00C705DB">
        <w:rPr>
          <w:rFonts w:ascii="Arial" w:hAnsi="Arial" w:cs="Arial"/>
        </w:rPr>
        <w:t>inal-</w:t>
      </w:r>
      <w:r w:rsidR="00C133CE">
        <w:rPr>
          <w:rFonts w:ascii="Arial" w:hAnsi="Arial" w:cs="Arial"/>
        </w:rPr>
        <w:t xml:space="preserve"> </w:t>
      </w:r>
      <w:r w:rsidR="00C133CE">
        <w:rPr>
          <w:rFonts w:ascii="Arial" w:hAnsi="Arial" w:cs="Arial"/>
          <w:color w:val="000000"/>
          <w:sz w:val="20"/>
          <w:szCs w:val="20"/>
        </w:rPr>
        <w:t xml:space="preserve">often used as a synonym of </w:t>
      </w:r>
      <w:r w:rsidR="00C13335">
        <w:rPr>
          <w:rFonts w:ascii="Arial" w:hAnsi="Arial" w:cs="Arial"/>
          <w:color w:val="000000"/>
          <w:sz w:val="20"/>
          <w:szCs w:val="20"/>
        </w:rPr>
        <w:t xml:space="preserve">the </w:t>
      </w:r>
      <w:r w:rsidR="00C133CE">
        <w:rPr>
          <w:rFonts w:ascii="Arial" w:hAnsi="Arial" w:cs="Arial"/>
          <w:color w:val="000000"/>
          <w:sz w:val="20"/>
          <w:szCs w:val="20"/>
        </w:rPr>
        <w:t xml:space="preserve">digestive tract. Includes the </w:t>
      </w:r>
      <w:proofErr w:type="spellStart"/>
      <w:r w:rsidR="000270C4">
        <w:rPr>
          <w:rFonts w:ascii="Arial" w:hAnsi="Arial" w:cs="Arial"/>
          <w:color w:val="000000"/>
          <w:sz w:val="20"/>
          <w:szCs w:val="20"/>
        </w:rPr>
        <w:t>oesohagus</w:t>
      </w:r>
      <w:proofErr w:type="spellEnd"/>
      <w:r w:rsidR="000270C4">
        <w:rPr>
          <w:rFonts w:ascii="Arial" w:hAnsi="Arial" w:cs="Arial"/>
          <w:color w:val="000000"/>
          <w:sz w:val="20"/>
          <w:szCs w:val="20"/>
        </w:rPr>
        <w:t xml:space="preserve">, </w:t>
      </w:r>
      <w:r w:rsidR="00C133CE">
        <w:rPr>
          <w:rFonts w:ascii="Arial" w:hAnsi="Arial" w:cs="Arial"/>
          <w:color w:val="000000"/>
          <w:sz w:val="20"/>
          <w:szCs w:val="20"/>
        </w:rPr>
        <w:t>stomach, small intestine, large intestine</w:t>
      </w:r>
      <w:r w:rsidR="000270C4">
        <w:rPr>
          <w:rFonts w:ascii="Arial" w:hAnsi="Arial" w:cs="Arial"/>
          <w:color w:val="000000"/>
          <w:sz w:val="20"/>
          <w:szCs w:val="20"/>
        </w:rPr>
        <w:t xml:space="preserve"> and rectum</w:t>
      </w:r>
      <w:r w:rsidR="00C133CE">
        <w:rPr>
          <w:rFonts w:ascii="Arial" w:hAnsi="Arial" w:cs="Arial"/>
          <w:color w:val="000000"/>
          <w:sz w:val="20"/>
          <w:szCs w:val="20"/>
        </w:rPr>
        <w:t xml:space="preserve">. </w:t>
      </w:r>
      <w:r w:rsidR="000270C4">
        <w:rPr>
          <w:rFonts w:ascii="Arial" w:hAnsi="Arial" w:cs="Arial"/>
          <w:color w:val="000000"/>
          <w:sz w:val="20"/>
          <w:szCs w:val="20"/>
        </w:rPr>
        <w:t>Some people also include the pancreas in this term.</w:t>
      </w:r>
    </w:p>
    <w:p w14:paraId="710957A5" w14:textId="77777777" w:rsidR="00C13335" w:rsidRPr="00C705DB" w:rsidRDefault="00C13335" w:rsidP="004C2C53">
      <w:pPr>
        <w:ind w:left="360" w:right="-1620"/>
        <w:rPr>
          <w:rFonts w:ascii="Arial" w:hAnsi="Arial" w:cs="Arial"/>
        </w:rPr>
      </w:pPr>
    </w:p>
    <w:p w14:paraId="0E7449AF" w14:textId="77777777" w:rsidR="00C133CE" w:rsidRDefault="00755E9E" w:rsidP="00B57745">
      <w:pPr>
        <w:ind w:left="360"/>
        <w:rPr>
          <w:rFonts w:ascii="Arial" w:hAnsi="Arial" w:cs="Arial"/>
          <w:color w:val="000000"/>
          <w:sz w:val="20"/>
          <w:szCs w:val="20"/>
        </w:rPr>
      </w:pPr>
      <w:r w:rsidRPr="00C705DB">
        <w:rPr>
          <w:rFonts w:ascii="Arial" w:hAnsi="Arial" w:cs="Arial"/>
        </w:rPr>
        <w:t>Glucagon-</w:t>
      </w:r>
      <w:r w:rsidR="00C133CE">
        <w:rPr>
          <w:rFonts w:ascii="Arial" w:hAnsi="Arial" w:cs="Arial"/>
        </w:rPr>
        <w:t xml:space="preserve"> </w:t>
      </w:r>
      <w:proofErr w:type="gramStart"/>
      <w:r w:rsidR="00C133CE">
        <w:rPr>
          <w:rFonts w:ascii="Arial" w:hAnsi="Arial" w:cs="Arial"/>
          <w:color w:val="000000"/>
          <w:sz w:val="20"/>
          <w:szCs w:val="20"/>
        </w:rPr>
        <w:t>A</w:t>
      </w:r>
      <w:proofErr w:type="gramEnd"/>
      <w:r w:rsidR="00C133CE">
        <w:rPr>
          <w:rFonts w:ascii="Arial" w:hAnsi="Arial" w:cs="Arial"/>
          <w:color w:val="000000"/>
          <w:sz w:val="20"/>
          <w:szCs w:val="20"/>
        </w:rPr>
        <w:t xml:space="preserve"> hormone secreted by </w:t>
      </w:r>
      <w:r w:rsidR="00C13335">
        <w:rPr>
          <w:rFonts w:ascii="Arial" w:hAnsi="Arial" w:cs="Arial"/>
          <w:color w:val="000000"/>
          <w:sz w:val="20"/>
          <w:szCs w:val="20"/>
        </w:rPr>
        <w:t xml:space="preserve">special neuroendocrine cells in the pancreas called alpha cells, that cause a rise </w:t>
      </w:r>
      <w:r w:rsidR="00C133CE">
        <w:rPr>
          <w:rFonts w:ascii="Arial" w:hAnsi="Arial" w:cs="Arial"/>
          <w:color w:val="000000"/>
          <w:sz w:val="20"/>
          <w:szCs w:val="20"/>
        </w:rPr>
        <w:t>in blood sugar levels by</w:t>
      </w:r>
      <w:r w:rsidR="00B57745">
        <w:rPr>
          <w:rFonts w:ascii="Arial" w:hAnsi="Arial" w:cs="Arial"/>
          <w:color w:val="000000"/>
          <w:sz w:val="20"/>
          <w:szCs w:val="20"/>
        </w:rPr>
        <w:t xml:space="preserve"> s</w:t>
      </w:r>
      <w:r w:rsidR="00C133CE">
        <w:rPr>
          <w:rFonts w:ascii="Arial" w:hAnsi="Arial" w:cs="Arial"/>
          <w:color w:val="000000"/>
          <w:sz w:val="20"/>
          <w:szCs w:val="20"/>
        </w:rPr>
        <w:t>timulating the breakdown of glycogen</w:t>
      </w:r>
      <w:r w:rsidR="00C13335">
        <w:rPr>
          <w:rFonts w:ascii="Arial" w:hAnsi="Arial" w:cs="Arial"/>
          <w:color w:val="000000"/>
          <w:sz w:val="20"/>
          <w:szCs w:val="20"/>
        </w:rPr>
        <w:t xml:space="preserve"> (a storage sugar) in</w:t>
      </w:r>
      <w:r w:rsidR="00C133CE">
        <w:rPr>
          <w:rFonts w:ascii="Arial" w:hAnsi="Arial" w:cs="Arial"/>
          <w:color w:val="000000"/>
          <w:sz w:val="20"/>
          <w:szCs w:val="20"/>
        </w:rPr>
        <w:t xml:space="preserve"> the liver.</w:t>
      </w:r>
    </w:p>
    <w:p w14:paraId="1E3B720D" w14:textId="77777777" w:rsidR="00755E9E" w:rsidRPr="00C705DB" w:rsidRDefault="00755E9E" w:rsidP="004C2C53">
      <w:pPr>
        <w:ind w:left="360" w:right="-1620"/>
        <w:rPr>
          <w:rFonts w:ascii="Arial" w:hAnsi="Arial" w:cs="Arial"/>
        </w:rPr>
      </w:pPr>
    </w:p>
    <w:p w14:paraId="69932E64" w14:textId="77777777" w:rsidR="00755E9E" w:rsidRPr="00C705DB" w:rsidRDefault="00B57745" w:rsidP="004C2C53">
      <w:pPr>
        <w:ind w:left="360" w:right="-1620"/>
        <w:rPr>
          <w:rFonts w:ascii="Arial" w:hAnsi="Arial" w:cs="Arial"/>
        </w:rPr>
      </w:pPr>
      <w:r>
        <w:rPr>
          <w:rFonts w:ascii="Arial" w:hAnsi="Arial" w:cs="Arial"/>
        </w:rPr>
        <w:t>Hormone</w:t>
      </w:r>
      <w:r w:rsidR="00755E9E" w:rsidRPr="00C705DB">
        <w:rPr>
          <w:rFonts w:ascii="Arial" w:hAnsi="Arial" w:cs="Arial"/>
        </w:rPr>
        <w:t>-</w:t>
      </w:r>
      <w:r>
        <w:rPr>
          <w:rFonts w:ascii="Arial" w:hAnsi="Arial" w:cs="Arial"/>
        </w:rPr>
        <w:t xml:space="preserve"> </w:t>
      </w:r>
      <w:r>
        <w:rPr>
          <w:rFonts w:ascii="Arial" w:hAnsi="Arial" w:cs="Arial"/>
          <w:color w:val="000000"/>
          <w:sz w:val="20"/>
          <w:szCs w:val="20"/>
        </w:rPr>
        <w:t xml:space="preserve">a chemical substance produced in the </w:t>
      </w:r>
      <w:proofErr w:type="gramStart"/>
      <w:r>
        <w:rPr>
          <w:rFonts w:ascii="Arial" w:hAnsi="Arial" w:cs="Arial"/>
          <w:color w:val="000000"/>
          <w:sz w:val="20"/>
          <w:szCs w:val="20"/>
        </w:rPr>
        <w:t>body which</w:t>
      </w:r>
      <w:proofErr w:type="gramEnd"/>
      <w:r>
        <w:rPr>
          <w:rFonts w:ascii="Arial" w:hAnsi="Arial" w:cs="Arial"/>
          <w:color w:val="000000"/>
          <w:sz w:val="20"/>
          <w:szCs w:val="20"/>
        </w:rPr>
        <w:t xml:space="preserve"> </w:t>
      </w:r>
      <w:r w:rsidR="000270C4">
        <w:rPr>
          <w:rFonts w:ascii="Arial" w:hAnsi="Arial" w:cs="Arial"/>
          <w:color w:val="000000"/>
          <w:sz w:val="20"/>
          <w:szCs w:val="20"/>
        </w:rPr>
        <w:t>controls</w:t>
      </w:r>
      <w:r>
        <w:rPr>
          <w:rFonts w:ascii="Arial" w:hAnsi="Arial" w:cs="Arial"/>
          <w:color w:val="000000"/>
          <w:sz w:val="20"/>
          <w:szCs w:val="20"/>
        </w:rPr>
        <w:t xml:space="preserve"> the activity of certain cells or a certain organ or organs.</w:t>
      </w:r>
      <w:r w:rsidR="00C13335">
        <w:rPr>
          <w:rFonts w:ascii="Arial" w:hAnsi="Arial" w:cs="Arial"/>
          <w:color w:val="000000"/>
          <w:sz w:val="20"/>
          <w:szCs w:val="20"/>
        </w:rPr>
        <w:t xml:space="preserve"> </w:t>
      </w:r>
      <w:proofErr w:type="gramStart"/>
      <w:r w:rsidR="00C13335">
        <w:rPr>
          <w:rFonts w:ascii="Arial" w:hAnsi="Arial" w:cs="Arial"/>
          <w:color w:val="000000"/>
          <w:sz w:val="20"/>
          <w:szCs w:val="20"/>
        </w:rPr>
        <w:t>Bigger than a peptide.</w:t>
      </w:r>
      <w:proofErr w:type="gramEnd"/>
    </w:p>
    <w:p w14:paraId="4E67B215" w14:textId="77777777" w:rsidR="00755E9E" w:rsidRPr="00C705DB" w:rsidRDefault="00755E9E" w:rsidP="004C2C53">
      <w:pPr>
        <w:ind w:left="360" w:right="-1620"/>
        <w:rPr>
          <w:rFonts w:ascii="Arial" w:hAnsi="Arial" w:cs="Arial"/>
        </w:rPr>
      </w:pPr>
    </w:p>
    <w:p w14:paraId="7B279DDA" w14:textId="77777777" w:rsidR="00B57745" w:rsidRDefault="00755E9E" w:rsidP="004C2C53">
      <w:pPr>
        <w:ind w:left="360" w:right="-1620"/>
        <w:rPr>
          <w:rFonts w:ascii="Arial" w:hAnsi="Arial" w:cs="Arial"/>
          <w:color w:val="000000"/>
          <w:sz w:val="20"/>
          <w:szCs w:val="20"/>
        </w:rPr>
      </w:pPr>
      <w:r w:rsidRPr="00C705DB">
        <w:rPr>
          <w:rFonts w:ascii="Arial" w:hAnsi="Arial" w:cs="Arial"/>
        </w:rPr>
        <w:t>Insulin-</w:t>
      </w:r>
      <w:r w:rsidR="00B57745" w:rsidRPr="00B57745">
        <w:rPr>
          <w:rFonts w:ascii="Arial" w:hAnsi="Arial" w:cs="Arial"/>
          <w:color w:val="000000"/>
          <w:sz w:val="20"/>
          <w:szCs w:val="20"/>
        </w:rPr>
        <w:t xml:space="preserve"> </w:t>
      </w:r>
      <w:r w:rsidR="00B57745">
        <w:rPr>
          <w:rFonts w:ascii="Arial" w:hAnsi="Arial" w:cs="Arial"/>
          <w:color w:val="000000"/>
          <w:sz w:val="20"/>
          <w:szCs w:val="20"/>
        </w:rPr>
        <w:t>a hormone formed in the pancreas. It helps in controlling sugar levels in the body.</w:t>
      </w:r>
    </w:p>
    <w:p w14:paraId="39DFA650" w14:textId="77777777" w:rsidR="00C13335" w:rsidRDefault="00C13335" w:rsidP="004C2C53">
      <w:pPr>
        <w:ind w:left="360" w:right="-1620"/>
        <w:rPr>
          <w:rFonts w:ascii="Arial" w:hAnsi="Arial" w:cs="Arial"/>
          <w:color w:val="000000"/>
          <w:sz w:val="20"/>
          <w:szCs w:val="20"/>
        </w:rPr>
      </w:pPr>
    </w:p>
    <w:p w14:paraId="53FC171D" w14:textId="77777777" w:rsidR="002A6802" w:rsidRPr="00C705DB" w:rsidRDefault="002A6802" w:rsidP="004C2C53">
      <w:pPr>
        <w:ind w:left="360" w:right="-1620"/>
        <w:rPr>
          <w:rFonts w:ascii="Arial" w:hAnsi="Arial" w:cs="Arial"/>
        </w:rPr>
      </w:pPr>
      <w:proofErr w:type="gramStart"/>
      <w:r w:rsidRPr="00C705DB">
        <w:rPr>
          <w:rFonts w:ascii="Arial" w:hAnsi="Arial" w:cs="Arial"/>
        </w:rPr>
        <w:t>Intravenous-</w:t>
      </w:r>
      <w:r w:rsidR="00B57745" w:rsidRPr="00B57745">
        <w:rPr>
          <w:rFonts w:ascii="Arial" w:hAnsi="Arial" w:cs="Arial"/>
          <w:color w:val="000000"/>
          <w:sz w:val="20"/>
          <w:szCs w:val="20"/>
        </w:rPr>
        <w:t xml:space="preserve"> </w:t>
      </w:r>
      <w:r w:rsidR="000270C4">
        <w:rPr>
          <w:rFonts w:ascii="Arial" w:hAnsi="Arial" w:cs="Arial"/>
          <w:color w:val="000000"/>
          <w:sz w:val="20"/>
          <w:szCs w:val="20"/>
        </w:rPr>
        <w:t xml:space="preserve">inside </w:t>
      </w:r>
      <w:r w:rsidR="00B57745">
        <w:rPr>
          <w:rFonts w:ascii="Arial" w:hAnsi="Arial" w:cs="Arial"/>
          <w:color w:val="000000"/>
          <w:sz w:val="20"/>
          <w:szCs w:val="20"/>
        </w:rPr>
        <w:t>a vein.</w:t>
      </w:r>
      <w:proofErr w:type="gramEnd"/>
    </w:p>
    <w:p w14:paraId="090F9B64" w14:textId="77777777" w:rsidR="00755E9E" w:rsidRPr="00C705DB" w:rsidRDefault="00755E9E" w:rsidP="004C2C53">
      <w:pPr>
        <w:ind w:left="360" w:right="-1620"/>
        <w:rPr>
          <w:rFonts w:ascii="Arial" w:hAnsi="Arial" w:cs="Arial"/>
        </w:rPr>
      </w:pPr>
    </w:p>
    <w:p w14:paraId="36C8F55D" w14:textId="77777777" w:rsidR="00755E9E" w:rsidRPr="00C705DB" w:rsidRDefault="00755E9E" w:rsidP="004C2C53">
      <w:pPr>
        <w:ind w:left="360" w:right="-1620"/>
        <w:rPr>
          <w:rFonts w:ascii="Arial" w:hAnsi="Arial" w:cs="Arial"/>
        </w:rPr>
      </w:pPr>
      <w:proofErr w:type="spellStart"/>
      <w:r w:rsidRPr="00C705DB">
        <w:rPr>
          <w:rFonts w:ascii="Arial" w:hAnsi="Arial" w:cs="Arial"/>
        </w:rPr>
        <w:t>Localised</w:t>
      </w:r>
      <w:proofErr w:type="spellEnd"/>
      <w:r w:rsidRPr="00C705DB">
        <w:rPr>
          <w:rFonts w:ascii="Arial" w:hAnsi="Arial" w:cs="Arial"/>
        </w:rPr>
        <w:t>-</w:t>
      </w:r>
      <w:r w:rsidR="00B57745">
        <w:rPr>
          <w:rFonts w:ascii="Arial" w:hAnsi="Arial" w:cs="Arial"/>
        </w:rPr>
        <w:t xml:space="preserve"> </w:t>
      </w:r>
      <w:r w:rsidR="00B57745">
        <w:rPr>
          <w:rFonts w:ascii="Arial" w:hAnsi="Arial" w:cs="Arial"/>
          <w:color w:val="000000"/>
          <w:sz w:val="20"/>
          <w:szCs w:val="20"/>
        </w:rPr>
        <w:t>confined or restricted to a particular location.</w:t>
      </w:r>
    </w:p>
    <w:p w14:paraId="5679C6CD" w14:textId="77777777" w:rsidR="00C13335" w:rsidRDefault="00C13335" w:rsidP="00B57745">
      <w:pPr>
        <w:ind w:left="360"/>
        <w:rPr>
          <w:rFonts w:ascii="Arial" w:hAnsi="Arial" w:cs="Arial"/>
        </w:rPr>
      </w:pPr>
    </w:p>
    <w:p w14:paraId="18CC9465" w14:textId="77777777" w:rsidR="00B57745" w:rsidRPr="00B57745" w:rsidRDefault="00755E9E" w:rsidP="00B57745">
      <w:pPr>
        <w:ind w:left="360"/>
        <w:rPr>
          <w:rFonts w:ascii="Arial" w:hAnsi="Arial" w:cs="Arial"/>
          <w:color w:val="000000"/>
          <w:sz w:val="20"/>
          <w:szCs w:val="20"/>
        </w:rPr>
      </w:pPr>
      <w:proofErr w:type="gramStart"/>
      <w:r w:rsidRPr="00C705DB">
        <w:rPr>
          <w:rFonts w:ascii="Arial" w:hAnsi="Arial" w:cs="Arial"/>
        </w:rPr>
        <w:t>Lymphatic system-</w:t>
      </w:r>
      <w:r w:rsidR="00B57745">
        <w:rPr>
          <w:rFonts w:ascii="Arial" w:hAnsi="Arial" w:cs="Arial"/>
        </w:rPr>
        <w:t xml:space="preserve"> </w:t>
      </w:r>
      <w:r w:rsidR="00B57745" w:rsidRPr="00B57745">
        <w:rPr>
          <w:rFonts w:ascii="Arial" w:hAnsi="Arial" w:cs="Arial"/>
          <w:color w:val="000000"/>
          <w:sz w:val="20"/>
          <w:szCs w:val="20"/>
        </w:rPr>
        <w:t>an extensive network of capillary vessels that transport the interstitial fluid of the body</w:t>
      </w:r>
      <w:r w:rsidR="00C13335">
        <w:rPr>
          <w:rFonts w:ascii="Arial" w:hAnsi="Arial" w:cs="Arial"/>
          <w:color w:val="000000"/>
          <w:sz w:val="20"/>
          <w:szCs w:val="20"/>
        </w:rPr>
        <w:t xml:space="preserve"> (the watery part of blood)</w:t>
      </w:r>
      <w:r w:rsidR="00B57745" w:rsidRPr="00B57745">
        <w:rPr>
          <w:rFonts w:ascii="Arial" w:hAnsi="Arial" w:cs="Arial"/>
          <w:color w:val="000000"/>
          <w:sz w:val="20"/>
          <w:szCs w:val="20"/>
        </w:rPr>
        <w:t xml:space="preserve"> </w:t>
      </w:r>
      <w:r w:rsidR="000270C4">
        <w:rPr>
          <w:rFonts w:ascii="Arial" w:hAnsi="Arial" w:cs="Arial"/>
          <w:color w:val="000000"/>
          <w:sz w:val="20"/>
          <w:szCs w:val="20"/>
        </w:rPr>
        <w:t xml:space="preserve">back </w:t>
      </w:r>
      <w:r w:rsidR="00B57745" w:rsidRPr="00B57745">
        <w:rPr>
          <w:rFonts w:ascii="Arial" w:hAnsi="Arial" w:cs="Arial"/>
          <w:color w:val="000000"/>
          <w:sz w:val="20"/>
          <w:szCs w:val="20"/>
        </w:rPr>
        <w:t>to the blood circulation</w:t>
      </w:r>
      <w:r w:rsidR="00C13335">
        <w:rPr>
          <w:rFonts w:ascii="Arial" w:hAnsi="Arial" w:cs="Arial"/>
          <w:color w:val="000000"/>
          <w:sz w:val="20"/>
          <w:szCs w:val="20"/>
        </w:rPr>
        <w:t>.</w:t>
      </w:r>
      <w:proofErr w:type="gramEnd"/>
    </w:p>
    <w:p w14:paraId="7B65AC12" w14:textId="77777777" w:rsidR="00755E9E" w:rsidRPr="00C705DB" w:rsidRDefault="00755E9E" w:rsidP="004C2C53">
      <w:pPr>
        <w:ind w:left="360" w:right="-1620"/>
        <w:rPr>
          <w:rFonts w:ascii="Arial" w:hAnsi="Arial" w:cs="Arial"/>
        </w:rPr>
      </w:pPr>
    </w:p>
    <w:p w14:paraId="06873663" w14:textId="77777777" w:rsidR="00755E9E" w:rsidRPr="00C705DB" w:rsidRDefault="00755E9E" w:rsidP="004C2C53">
      <w:pPr>
        <w:ind w:left="360" w:right="-1620"/>
        <w:rPr>
          <w:rFonts w:ascii="Arial" w:hAnsi="Arial" w:cs="Arial"/>
        </w:rPr>
      </w:pPr>
    </w:p>
    <w:p w14:paraId="0C3E3395" w14:textId="77777777" w:rsidR="00B57745" w:rsidRPr="00B57745" w:rsidRDefault="00755E9E" w:rsidP="00B57745">
      <w:pPr>
        <w:ind w:firstLine="360"/>
        <w:rPr>
          <w:rFonts w:ascii="Arial" w:hAnsi="Arial" w:cs="Arial"/>
          <w:color w:val="000000"/>
          <w:sz w:val="20"/>
          <w:szCs w:val="20"/>
        </w:rPr>
      </w:pPr>
      <w:r w:rsidRPr="00C705DB">
        <w:rPr>
          <w:rFonts w:ascii="Arial" w:hAnsi="Arial" w:cs="Arial"/>
        </w:rPr>
        <w:t>Malignant-</w:t>
      </w:r>
      <w:r w:rsidR="00B57745">
        <w:rPr>
          <w:rFonts w:ascii="Arial" w:hAnsi="Arial" w:cs="Arial"/>
        </w:rPr>
        <w:t xml:space="preserve"> </w:t>
      </w:r>
      <w:r w:rsidR="00C13335" w:rsidRPr="00C13335">
        <w:rPr>
          <w:rFonts w:ascii="Arial" w:hAnsi="Arial" w:cs="Arial"/>
          <w:sz w:val="20"/>
          <w:szCs w:val="20"/>
        </w:rPr>
        <w:t>invading or</w:t>
      </w:r>
      <w:r w:rsidR="00B57745" w:rsidRPr="00B57745">
        <w:rPr>
          <w:rFonts w:ascii="Arial" w:hAnsi="Arial" w:cs="Arial"/>
          <w:color w:val="000000"/>
          <w:sz w:val="20"/>
          <w:szCs w:val="20"/>
        </w:rPr>
        <w:t xml:space="preserve"> spreading</w:t>
      </w:r>
      <w:r w:rsidR="00B57745">
        <w:rPr>
          <w:rFonts w:ascii="Arial" w:hAnsi="Arial" w:cs="Arial"/>
          <w:color w:val="000000"/>
          <w:sz w:val="20"/>
          <w:szCs w:val="20"/>
        </w:rPr>
        <w:t>.</w:t>
      </w:r>
    </w:p>
    <w:p w14:paraId="494D96C6" w14:textId="77777777" w:rsidR="00755E9E" w:rsidRPr="00C705DB" w:rsidRDefault="00755E9E" w:rsidP="004C2C53">
      <w:pPr>
        <w:ind w:left="360" w:right="-1620"/>
        <w:rPr>
          <w:rFonts w:ascii="Arial" w:hAnsi="Arial" w:cs="Arial"/>
        </w:rPr>
      </w:pPr>
    </w:p>
    <w:p w14:paraId="409DF3E2" w14:textId="77777777" w:rsidR="00B57745" w:rsidRPr="00B57745" w:rsidRDefault="00755E9E" w:rsidP="00B57745">
      <w:pPr>
        <w:ind w:left="360"/>
        <w:rPr>
          <w:rFonts w:ascii="Arial" w:hAnsi="Arial" w:cs="Arial"/>
          <w:color w:val="000000"/>
          <w:sz w:val="20"/>
          <w:szCs w:val="20"/>
        </w:rPr>
      </w:pPr>
      <w:r w:rsidRPr="00C705DB">
        <w:rPr>
          <w:rFonts w:ascii="Arial" w:hAnsi="Arial" w:cs="Arial"/>
        </w:rPr>
        <w:t>Metastatic-</w:t>
      </w:r>
      <w:r w:rsidR="00B57745">
        <w:rPr>
          <w:rFonts w:ascii="Arial" w:hAnsi="Arial" w:cs="Arial"/>
        </w:rPr>
        <w:t xml:space="preserve"> </w:t>
      </w:r>
      <w:r w:rsidR="00B57745" w:rsidRPr="00B57745">
        <w:rPr>
          <w:rFonts w:ascii="Arial" w:hAnsi="Arial" w:cs="Arial"/>
          <w:color w:val="000000"/>
          <w:sz w:val="20"/>
          <w:szCs w:val="20"/>
        </w:rPr>
        <w:t>Tra</w:t>
      </w:r>
      <w:r w:rsidR="00C13335">
        <w:rPr>
          <w:rFonts w:ascii="Arial" w:hAnsi="Arial" w:cs="Arial"/>
          <w:color w:val="000000"/>
          <w:sz w:val="20"/>
          <w:szCs w:val="20"/>
        </w:rPr>
        <w:t>vel by cancer cells from</w:t>
      </w:r>
      <w:r w:rsidR="00B57745" w:rsidRPr="00B57745">
        <w:rPr>
          <w:rFonts w:ascii="Arial" w:hAnsi="Arial" w:cs="Arial"/>
          <w:color w:val="000000"/>
          <w:sz w:val="20"/>
          <w:szCs w:val="20"/>
        </w:rPr>
        <w:t xml:space="preserve"> an original site to one or more sites elsewhere in the body, usually by way of the blood vessels or </w:t>
      </w:r>
      <w:proofErr w:type="spellStart"/>
      <w:r w:rsidR="00B57745" w:rsidRPr="00B57745">
        <w:rPr>
          <w:rFonts w:ascii="Arial" w:hAnsi="Arial" w:cs="Arial"/>
          <w:color w:val="000000"/>
          <w:sz w:val="20"/>
          <w:szCs w:val="20"/>
        </w:rPr>
        <w:t>lymphatics</w:t>
      </w:r>
      <w:proofErr w:type="spellEnd"/>
      <w:r w:rsidR="00B57745" w:rsidRPr="00B57745">
        <w:rPr>
          <w:rFonts w:ascii="Arial" w:hAnsi="Arial" w:cs="Arial"/>
          <w:color w:val="000000"/>
          <w:sz w:val="20"/>
          <w:szCs w:val="20"/>
        </w:rPr>
        <w:t>.</w:t>
      </w:r>
    </w:p>
    <w:p w14:paraId="06A209A9" w14:textId="77777777" w:rsidR="00755E9E" w:rsidRPr="00C705DB" w:rsidRDefault="00755E9E" w:rsidP="004C2C53">
      <w:pPr>
        <w:ind w:left="360" w:right="-1620"/>
        <w:rPr>
          <w:rFonts w:ascii="Arial" w:hAnsi="Arial" w:cs="Arial"/>
        </w:rPr>
      </w:pPr>
    </w:p>
    <w:p w14:paraId="115942BB" w14:textId="77777777" w:rsidR="00B57745" w:rsidRDefault="002A6802" w:rsidP="005922AE">
      <w:pPr>
        <w:ind w:left="360"/>
        <w:rPr>
          <w:b/>
          <w:sz w:val="32"/>
          <w:szCs w:val="32"/>
        </w:rPr>
      </w:pPr>
      <w:proofErr w:type="gramStart"/>
      <w:r w:rsidRPr="00C705DB">
        <w:rPr>
          <w:rFonts w:ascii="Arial" w:hAnsi="Arial" w:cs="Arial"/>
        </w:rPr>
        <w:t>Non functional</w:t>
      </w:r>
      <w:proofErr w:type="gramEnd"/>
      <w:r w:rsidR="00B57745">
        <w:rPr>
          <w:rFonts w:ascii="Arial" w:hAnsi="Arial" w:cs="Arial"/>
        </w:rPr>
        <w:t xml:space="preserve"> NET</w:t>
      </w:r>
      <w:r w:rsidRPr="00C705DB">
        <w:rPr>
          <w:rFonts w:ascii="Arial" w:hAnsi="Arial" w:cs="Arial"/>
        </w:rPr>
        <w:t>-</w:t>
      </w:r>
      <w:r w:rsidR="00B57745">
        <w:rPr>
          <w:rFonts w:ascii="Arial" w:hAnsi="Arial" w:cs="Arial"/>
        </w:rPr>
        <w:t xml:space="preserve"> </w:t>
      </w:r>
      <w:r w:rsidR="00B57745" w:rsidRPr="005922AE">
        <w:rPr>
          <w:rFonts w:ascii="Arial" w:hAnsi="Arial" w:cs="Arial"/>
          <w:sz w:val="20"/>
          <w:szCs w:val="20"/>
        </w:rPr>
        <w:t>ha</w:t>
      </w:r>
      <w:r w:rsidR="005922AE" w:rsidRPr="005922AE">
        <w:rPr>
          <w:rFonts w:ascii="Arial" w:hAnsi="Arial" w:cs="Arial"/>
          <w:sz w:val="20"/>
          <w:szCs w:val="20"/>
        </w:rPr>
        <w:t>s</w:t>
      </w:r>
      <w:r w:rsidR="00B57745" w:rsidRPr="005922AE">
        <w:rPr>
          <w:rFonts w:ascii="Arial" w:hAnsi="Arial" w:cs="Arial"/>
          <w:sz w:val="20"/>
          <w:szCs w:val="20"/>
        </w:rPr>
        <w:t xml:space="preserve"> </w:t>
      </w:r>
      <w:r w:rsidR="00C13335">
        <w:rPr>
          <w:rFonts w:ascii="Arial" w:hAnsi="Arial" w:cs="Arial"/>
          <w:sz w:val="20"/>
          <w:szCs w:val="20"/>
        </w:rPr>
        <w:t>no</w:t>
      </w:r>
      <w:r w:rsidR="00B57745" w:rsidRPr="005922AE">
        <w:rPr>
          <w:rFonts w:ascii="Arial" w:hAnsi="Arial" w:cs="Arial"/>
          <w:sz w:val="20"/>
          <w:szCs w:val="20"/>
        </w:rPr>
        <w:t xml:space="preserve"> symptoms</w:t>
      </w:r>
      <w:r w:rsidR="00C13335">
        <w:rPr>
          <w:rFonts w:ascii="Arial" w:hAnsi="Arial" w:cs="Arial"/>
          <w:sz w:val="20"/>
          <w:szCs w:val="20"/>
        </w:rPr>
        <w:t xml:space="preserve"> </w:t>
      </w:r>
      <w:r w:rsidR="00ED21F6">
        <w:rPr>
          <w:rFonts w:ascii="Arial" w:hAnsi="Arial" w:cs="Arial"/>
          <w:sz w:val="20"/>
          <w:szCs w:val="20"/>
        </w:rPr>
        <w:t>caused by</w:t>
      </w:r>
      <w:r w:rsidR="00C13335">
        <w:rPr>
          <w:rFonts w:ascii="Arial" w:hAnsi="Arial" w:cs="Arial"/>
          <w:sz w:val="20"/>
          <w:szCs w:val="20"/>
        </w:rPr>
        <w:t xml:space="preserve"> hormone production by a NET. NETs can still cause symptoms like pain or weight loss, but this is still a non-functioning NET if the</w:t>
      </w:r>
      <w:r w:rsidR="00F34EC6">
        <w:rPr>
          <w:rFonts w:ascii="Arial" w:hAnsi="Arial" w:cs="Arial"/>
          <w:sz w:val="20"/>
          <w:szCs w:val="20"/>
        </w:rPr>
        <w:t xml:space="preserve"> symptom is not directly resulting from hormone production by the tumour cells.</w:t>
      </w:r>
    </w:p>
    <w:p w14:paraId="2861CB77" w14:textId="77777777" w:rsidR="002A6802" w:rsidRPr="00C705DB" w:rsidRDefault="002A6802" w:rsidP="004C2C53">
      <w:pPr>
        <w:ind w:left="360" w:right="-1620"/>
        <w:rPr>
          <w:rFonts w:ascii="Arial" w:hAnsi="Arial" w:cs="Arial"/>
        </w:rPr>
      </w:pPr>
    </w:p>
    <w:p w14:paraId="4AC74B4D" w14:textId="77777777" w:rsidR="002A6802" w:rsidRPr="00C705DB" w:rsidRDefault="00755E9E" w:rsidP="004C2C53">
      <w:pPr>
        <w:ind w:left="360" w:right="-1620"/>
        <w:rPr>
          <w:rFonts w:ascii="Arial" w:hAnsi="Arial" w:cs="Arial"/>
        </w:rPr>
      </w:pPr>
      <w:r w:rsidRPr="00C705DB">
        <w:rPr>
          <w:rFonts w:ascii="Arial" w:hAnsi="Arial" w:cs="Arial"/>
        </w:rPr>
        <w:t>P</w:t>
      </w:r>
      <w:r w:rsidR="002A6802" w:rsidRPr="00C705DB">
        <w:rPr>
          <w:rFonts w:ascii="Arial" w:hAnsi="Arial" w:cs="Arial"/>
        </w:rPr>
        <w:t>alliative-</w:t>
      </w:r>
      <w:r w:rsidR="005922AE">
        <w:rPr>
          <w:rFonts w:ascii="Arial" w:hAnsi="Arial" w:cs="Arial"/>
        </w:rPr>
        <w:t xml:space="preserve"> </w:t>
      </w:r>
      <w:proofErr w:type="gramStart"/>
      <w:r w:rsidR="005922AE" w:rsidRPr="005922AE">
        <w:rPr>
          <w:rFonts w:ascii="Arial" w:hAnsi="Arial" w:cs="Arial"/>
          <w:sz w:val="20"/>
          <w:szCs w:val="20"/>
        </w:rPr>
        <w:t>non curative</w:t>
      </w:r>
      <w:proofErr w:type="gramEnd"/>
      <w:r w:rsidR="005922AE" w:rsidRPr="005922AE">
        <w:rPr>
          <w:rFonts w:ascii="Arial" w:hAnsi="Arial" w:cs="Arial"/>
          <w:sz w:val="20"/>
          <w:szCs w:val="20"/>
        </w:rPr>
        <w:t>.</w:t>
      </w:r>
    </w:p>
    <w:p w14:paraId="5AA0B638" w14:textId="77777777" w:rsidR="00F34EC6" w:rsidRDefault="00F34EC6" w:rsidP="004C2C53">
      <w:pPr>
        <w:ind w:left="360" w:right="-1620"/>
        <w:rPr>
          <w:rFonts w:ascii="Arial" w:hAnsi="Arial" w:cs="Arial"/>
        </w:rPr>
      </w:pPr>
    </w:p>
    <w:p w14:paraId="627B55BD" w14:textId="77777777" w:rsidR="00755E9E" w:rsidRPr="00C705DB" w:rsidRDefault="002A6802" w:rsidP="004C2C53">
      <w:pPr>
        <w:ind w:left="360" w:right="-1620"/>
        <w:rPr>
          <w:rFonts w:ascii="Arial" w:hAnsi="Arial" w:cs="Arial"/>
        </w:rPr>
      </w:pPr>
      <w:r w:rsidRPr="00C705DB">
        <w:rPr>
          <w:rFonts w:ascii="Arial" w:hAnsi="Arial" w:cs="Arial"/>
        </w:rPr>
        <w:t>P</w:t>
      </w:r>
      <w:r w:rsidR="00755E9E" w:rsidRPr="00C705DB">
        <w:rPr>
          <w:rFonts w:ascii="Arial" w:hAnsi="Arial" w:cs="Arial"/>
        </w:rPr>
        <w:t>eptide-</w:t>
      </w:r>
      <w:r w:rsidR="005922AE">
        <w:rPr>
          <w:rFonts w:ascii="Arial" w:hAnsi="Arial" w:cs="Arial"/>
        </w:rPr>
        <w:t xml:space="preserve"> </w:t>
      </w:r>
      <w:r w:rsidR="000270C4">
        <w:rPr>
          <w:rFonts w:ascii="Arial" w:hAnsi="Arial" w:cs="Arial"/>
          <w:color w:val="000000"/>
          <w:sz w:val="20"/>
          <w:szCs w:val="20"/>
        </w:rPr>
        <w:t xml:space="preserve">a chemical substance produced in the body which controls the activity of certain cells or a certain organ or </w:t>
      </w:r>
      <w:proofErr w:type="gramStart"/>
      <w:r w:rsidR="000270C4">
        <w:rPr>
          <w:rFonts w:ascii="Arial" w:hAnsi="Arial" w:cs="Arial"/>
          <w:color w:val="000000"/>
          <w:sz w:val="20"/>
          <w:szCs w:val="20"/>
        </w:rPr>
        <w:t>organs .</w:t>
      </w:r>
      <w:proofErr w:type="gramEnd"/>
      <w:r w:rsidR="000270C4">
        <w:rPr>
          <w:rFonts w:ascii="Arial" w:hAnsi="Arial" w:cs="Arial"/>
          <w:color w:val="000000"/>
          <w:sz w:val="20"/>
          <w:szCs w:val="20"/>
        </w:rPr>
        <w:t xml:space="preserve"> </w:t>
      </w:r>
      <w:proofErr w:type="gramStart"/>
      <w:r w:rsidR="00F34EC6">
        <w:rPr>
          <w:rFonts w:ascii="Arial" w:hAnsi="Arial" w:cs="Arial"/>
          <w:color w:val="000000"/>
          <w:sz w:val="20"/>
          <w:szCs w:val="20"/>
        </w:rPr>
        <w:t>Smaller than a hormone.</w:t>
      </w:r>
      <w:proofErr w:type="gramEnd"/>
    </w:p>
    <w:p w14:paraId="309513DF" w14:textId="77777777" w:rsidR="00F34EC6" w:rsidRDefault="00F34EC6" w:rsidP="004C2C53">
      <w:pPr>
        <w:ind w:left="360" w:right="-1620"/>
        <w:rPr>
          <w:rFonts w:ascii="Arial" w:hAnsi="Arial" w:cs="Arial"/>
        </w:rPr>
      </w:pPr>
    </w:p>
    <w:p w14:paraId="62280E2D" w14:textId="77777777" w:rsidR="002A6802" w:rsidRPr="00C705DB" w:rsidRDefault="002A6802" w:rsidP="004C2C53">
      <w:pPr>
        <w:ind w:left="360" w:right="-1620"/>
        <w:rPr>
          <w:rFonts w:ascii="Arial" w:hAnsi="Arial" w:cs="Arial"/>
        </w:rPr>
      </w:pPr>
      <w:proofErr w:type="gramStart"/>
      <w:r w:rsidRPr="00C705DB">
        <w:rPr>
          <w:rFonts w:ascii="Arial" w:hAnsi="Arial" w:cs="Arial"/>
        </w:rPr>
        <w:t>Primary-</w:t>
      </w:r>
      <w:r w:rsidR="005922AE">
        <w:rPr>
          <w:rFonts w:ascii="Arial" w:hAnsi="Arial" w:cs="Arial"/>
        </w:rPr>
        <w:t xml:space="preserve"> </w:t>
      </w:r>
      <w:r w:rsidR="005922AE" w:rsidRPr="005922AE">
        <w:rPr>
          <w:rFonts w:ascii="Arial" w:hAnsi="Arial" w:cs="Arial"/>
          <w:sz w:val="20"/>
          <w:szCs w:val="20"/>
        </w:rPr>
        <w:t>Site of Origin.</w:t>
      </w:r>
      <w:proofErr w:type="gramEnd"/>
      <w:r w:rsidR="000270C4">
        <w:rPr>
          <w:rFonts w:ascii="Arial" w:hAnsi="Arial" w:cs="Arial"/>
          <w:sz w:val="20"/>
          <w:szCs w:val="20"/>
        </w:rPr>
        <w:t xml:space="preserve"> Where the cancer started.</w:t>
      </w:r>
    </w:p>
    <w:p w14:paraId="35B4CF15" w14:textId="77777777" w:rsidR="00F34EC6" w:rsidRDefault="00F34EC6" w:rsidP="005922AE">
      <w:pPr>
        <w:ind w:left="360"/>
        <w:rPr>
          <w:rFonts w:ascii="Arial" w:hAnsi="Arial" w:cs="Arial"/>
        </w:rPr>
      </w:pPr>
    </w:p>
    <w:p w14:paraId="74792055" w14:textId="77777777" w:rsidR="00755E9E" w:rsidRPr="00C705DB" w:rsidRDefault="00755E9E" w:rsidP="005922AE">
      <w:pPr>
        <w:ind w:left="360"/>
        <w:rPr>
          <w:rFonts w:ascii="Arial" w:hAnsi="Arial" w:cs="Arial"/>
        </w:rPr>
      </w:pPr>
      <w:proofErr w:type="gramStart"/>
      <w:r w:rsidRPr="00C705DB">
        <w:rPr>
          <w:rFonts w:ascii="Arial" w:hAnsi="Arial" w:cs="Arial"/>
        </w:rPr>
        <w:t>Prognosis-</w:t>
      </w:r>
      <w:r w:rsidR="005922AE">
        <w:rPr>
          <w:rFonts w:ascii="Arial" w:hAnsi="Arial" w:cs="Arial"/>
        </w:rPr>
        <w:t xml:space="preserve"> </w:t>
      </w:r>
      <w:r w:rsidR="005922AE" w:rsidRPr="005922AE">
        <w:rPr>
          <w:rFonts w:ascii="Arial" w:hAnsi="Arial" w:cs="Arial"/>
          <w:color w:val="000000"/>
          <w:sz w:val="20"/>
          <w:szCs w:val="20"/>
        </w:rPr>
        <w:t xml:space="preserve">A prediction </w:t>
      </w:r>
      <w:r w:rsidR="000270C4">
        <w:rPr>
          <w:rFonts w:ascii="Arial" w:hAnsi="Arial" w:cs="Arial"/>
          <w:color w:val="000000"/>
          <w:sz w:val="20"/>
          <w:szCs w:val="20"/>
        </w:rPr>
        <w:t>about the future</w:t>
      </w:r>
      <w:r w:rsidR="005922AE" w:rsidRPr="005922AE">
        <w:rPr>
          <w:rFonts w:ascii="Arial" w:hAnsi="Arial" w:cs="Arial"/>
          <w:color w:val="000000"/>
          <w:sz w:val="20"/>
          <w:szCs w:val="20"/>
        </w:rPr>
        <w:t xml:space="preserve"> </w:t>
      </w:r>
      <w:r w:rsidR="005922AE">
        <w:rPr>
          <w:rFonts w:ascii="Arial" w:hAnsi="Arial" w:cs="Arial"/>
          <w:color w:val="000000"/>
          <w:sz w:val="20"/>
          <w:szCs w:val="20"/>
        </w:rPr>
        <w:t>c</w:t>
      </w:r>
      <w:r w:rsidR="00F34EC6">
        <w:rPr>
          <w:rFonts w:ascii="Arial" w:hAnsi="Arial" w:cs="Arial"/>
          <w:color w:val="000000"/>
          <w:sz w:val="20"/>
          <w:szCs w:val="20"/>
        </w:rPr>
        <w:t>ourse and outcome of a disease.</w:t>
      </w:r>
      <w:proofErr w:type="gramEnd"/>
    </w:p>
    <w:p w14:paraId="65DA568F" w14:textId="77777777" w:rsidR="00755E9E" w:rsidRPr="00C705DB" w:rsidRDefault="00755E9E" w:rsidP="004C2C53">
      <w:pPr>
        <w:ind w:left="360" w:right="-1620"/>
        <w:rPr>
          <w:rFonts w:ascii="Arial" w:hAnsi="Arial" w:cs="Arial"/>
        </w:rPr>
      </w:pPr>
    </w:p>
    <w:p w14:paraId="0437AB8E" w14:textId="77777777" w:rsidR="002A6802" w:rsidRDefault="002A6802" w:rsidP="004C2C53">
      <w:pPr>
        <w:ind w:left="360" w:right="-1620"/>
        <w:rPr>
          <w:rFonts w:ascii="Arial" w:hAnsi="Arial" w:cs="Arial"/>
          <w:color w:val="000000"/>
          <w:sz w:val="20"/>
          <w:szCs w:val="20"/>
        </w:rPr>
      </w:pPr>
      <w:proofErr w:type="gramStart"/>
      <w:r w:rsidRPr="00C705DB">
        <w:rPr>
          <w:rFonts w:ascii="Arial" w:hAnsi="Arial" w:cs="Arial"/>
        </w:rPr>
        <w:t>Secondary-</w:t>
      </w:r>
      <w:r w:rsidR="005922AE">
        <w:rPr>
          <w:rFonts w:ascii="Arial" w:hAnsi="Arial" w:cs="Arial"/>
        </w:rPr>
        <w:t xml:space="preserve"> </w:t>
      </w:r>
      <w:r w:rsidR="00F34EC6" w:rsidRPr="00F34EC6">
        <w:rPr>
          <w:rFonts w:ascii="Arial" w:hAnsi="Arial" w:cs="Arial"/>
          <w:sz w:val="20"/>
          <w:szCs w:val="20"/>
        </w:rPr>
        <w:t xml:space="preserve">A spot or growth which has been </w:t>
      </w:r>
      <w:r w:rsidR="005922AE">
        <w:rPr>
          <w:rFonts w:ascii="Arial" w:hAnsi="Arial" w:cs="Arial"/>
          <w:color w:val="000000"/>
          <w:sz w:val="20"/>
          <w:szCs w:val="20"/>
        </w:rPr>
        <w:t xml:space="preserve">derived from a primary </w:t>
      </w:r>
      <w:r w:rsidR="00F34EC6">
        <w:rPr>
          <w:rFonts w:ascii="Arial" w:hAnsi="Arial" w:cs="Arial"/>
          <w:color w:val="000000"/>
          <w:sz w:val="20"/>
          <w:szCs w:val="20"/>
        </w:rPr>
        <w:t>tumour.</w:t>
      </w:r>
      <w:proofErr w:type="gramEnd"/>
    </w:p>
    <w:p w14:paraId="66BD26DF" w14:textId="77777777" w:rsidR="00F34EC6" w:rsidRPr="00C705DB" w:rsidRDefault="00F34EC6" w:rsidP="004C2C53">
      <w:pPr>
        <w:ind w:left="360" w:right="-1620"/>
        <w:rPr>
          <w:rFonts w:ascii="Arial" w:hAnsi="Arial" w:cs="Arial"/>
        </w:rPr>
      </w:pPr>
    </w:p>
    <w:p w14:paraId="01893360" w14:textId="77777777" w:rsidR="00755E9E" w:rsidRPr="00C705DB" w:rsidRDefault="00755E9E" w:rsidP="004C2C53">
      <w:pPr>
        <w:ind w:left="360" w:right="-1620"/>
        <w:rPr>
          <w:rFonts w:ascii="Arial" w:hAnsi="Arial" w:cs="Arial"/>
        </w:rPr>
      </w:pPr>
      <w:r w:rsidRPr="00C705DB">
        <w:rPr>
          <w:rFonts w:ascii="Arial" w:hAnsi="Arial" w:cs="Arial"/>
        </w:rPr>
        <w:t>Serotonin-</w:t>
      </w:r>
      <w:r w:rsidR="005922AE">
        <w:rPr>
          <w:rFonts w:ascii="Arial" w:hAnsi="Arial" w:cs="Arial"/>
        </w:rPr>
        <w:t xml:space="preserve"> </w:t>
      </w:r>
      <w:r w:rsidR="005922AE">
        <w:rPr>
          <w:rFonts w:ascii="Arial" w:hAnsi="Arial" w:cs="Arial"/>
          <w:color w:val="000000"/>
          <w:sz w:val="20"/>
          <w:szCs w:val="20"/>
        </w:rPr>
        <w:t xml:space="preserve">a hormone </w:t>
      </w:r>
      <w:r w:rsidR="00ED21F6">
        <w:rPr>
          <w:rFonts w:ascii="Arial" w:hAnsi="Arial" w:cs="Arial"/>
          <w:color w:val="000000"/>
          <w:sz w:val="20"/>
          <w:szCs w:val="20"/>
        </w:rPr>
        <w:t xml:space="preserve">(actually a very small molecule called an amine) </w:t>
      </w:r>
      <w:r w:rsidR="005922AE">
        <w:rPr>
          <w:rFonts w:ascii="Arial" w:hAnsi="Arial" w:cs="Arial"/>
          <w:color w:val="000000"/>
          <w:sz w:val="20"/>
          <w:szCs w:val="20"/>
        </w:rPr>
        <w:t>and neurotransmitter found in many tissues</w:t>
      </w:r>
      <w:r w:rsidR="00F34EC6">
        <w:rPr>
          <w:rFonts w:ascii="Arial" w:hAnsi="Arial" w:cs="Arial"/>
          <w:color w:val="000000"/>
          <w:sz w:val="20"/>
          <w:szCs w:val="20"/>
        </w:rPr>
        <w:t xml:space="preserve"> </w:t>
      </w:r>
      <w:r w:rsidR="005922AE">
        <w:rPr>
          <w:rFonts w:ascii="Arial" w:hAnsi="Arial" w:cs="Arial"/>
          <w:color w:val="000000"/>
          <w:sz w:val="20"/>
          <w:szCs w:val="20"/>
        </w:rPr>
        <w:t xml:space="preserve">which has many physiologic properties including </w:t>
      </w:r>
      <w:r w:rsidR="00ED21F6">
        <w:rPr>
          <w:rFonts w:ascii="Arial" w:hAnsi="Arial" w:cs="Arial"/>
          <w:color w:val="000000"/>
          <w:sz w:val="20"/>
          <w:szCs w:val="20"/>
        </w:rPr>
        <w:t xml:space="preserve">slowing </w:t>
      </w:r>
      <w:r w:rsidR="005922AE">
        <w:rPr>
          <w:rFonts w:ascii="Arial" w:hAnsi="Arial" w:cs="Arial"/>
          <w:color w:val="000000"/>
          <w:sz w:val="20"/>
          <w:szCs w:val="20"/>
        </w:rPr>
        <w:t xml:space="preserve">of </w:t>
      </w:r>
      <w:r w:rsidR="00ED21F6">
        <w:rPr>
          <w:rFonts w:ascii="Arial" w:hAnsi="Arial" w:cs="Arial"/>
          <w:color w:val="000000"/>
          <w:sz w:val="20"/>
          <w:szCs w:val="20"/>
        </w:rPr>
        <w:t>secretion in the stomach</w:t>
      </w:r>
      <w:r w:rsidR="005922AE">
        <w:rPr>
          <w:rFonts w:ascii="Arial" w:hAnsi="Arial" w:cs="Arial"/>
          <w:color w:val="000000"/>
          <w:sz w:val="20"/>
          <w:szCs w:val="20"/>
        </w:rPr>
        <w:t xml:space="preserve">, stimulation of smooth muscles, and </w:t>
      </w:r>
      <w:r w:rsidR="00ED21F6">
        <w:rPr>
          <w:rFonts w:ascii="Arial" w:hAnsi="Arial" w:cs="Arial"/>
          <w:color w:val="000000"/>
          <w:sz w:val="20"/>
          <w:szCs w:val="20"/>
        </w:rPr>
        <w:t>control of the size of blood vessels that feed the gut</w:t>
      </w:r>
      <w:r w:rsidR="005922AE">
        <w:rPr>
          <w:rFonts w:ascii="Arial" w:hAnsi="Arial" w:cs="Arial"/>
          <w:color w:val="000000"/>
          <w:sz w:val="20"/>
          <w:szCs w:val="20"/>
        </w:rPr>
        <w:t>.</w:t>
      </w:r>
    </w:p>
    <w:p w14:paraId="07848EBE" w14:textId="77777777" w:rsidR="00755E9E" w:rsidRPr="00C705DB" w:rsidRDefault="00755E9E" w:rsidP="004C2C53">
      <w:pPr>
        <w:ind w:left="360" w:right="-1620"/>
        <w:rPr>
          <w:rFonts w:ascii="Arial" w:hAnsi="Arial" w:cs="Arial"/>
        </w:rPr>
      </w:pPr>
    </w:p>
    <w:p w14:paraId="0364D097" w14:textId="77777777" w:rsidR="005922AE" w:rsidRDefault="00755E9E" w:rsidP="005922AE">
      <w:pPr>
        <w:ind w:firstLine="360"/>
        <w:rPr>
          <w:rFonts w:ascii="Arial" w:hAnsi="Arial" w:cs="Arial"/>
          <w:color w:val="000000"/>
          <w:sz w:val="20"/>
          <w:szCs w:val="20"/>
        </w:rPr>
      </w:pPr>
      <w:r w:rsidRPr="00C705DB">
        <w:rPr>
          <w:rFonts w:ascii="Arial" w:hAnsi="Arial" w:cs="Arial"/>
        </w:rPr>
        <w:t>Tissue-</w:t>
      </w:r>
      <w:r w:rsidR="00C705DB">
        <w:rPr>
          <w:rFonts w:ascii="Arial" w:hAnsi="Arial" w:cs="Arial"/>
        </w:rPr>
        <w:t xml:space="preserve"> </w:t>
      </w:r>
      <w:r w:rsidR="00C705DB" w:rsidRPr="00C705DB">
        <w:rPr>
          <w:rFonts w:ascii="Arial" w:hAnsi="Arial" w:cs="Arial"/>
          <w:sz w:val="20"/>
          <w:szCs w:val="20"/>
        </w:rPr>
        <w:t xml:space="preserve">a collection of </w:t>
      </w:r>
      <w:proofErr w:type="gramStart"/>
      <w:r w:rsidR="005922AE" w:rsidRPr="005922AE">
        <w:rPr>
          <w:rFonts w:ascii="Arial" w:hAnsi="Arial" w:cs="Arial"/>
          <w:color w:val="000000"/>
          <w:sz w:val="20"/>
          <w:szCs w:val="20"/>
        </w:rPr>
        <w:t>cells which</w:t>
      </w:r>
      <w:proofErr w:type="gramEnd"/>
      <w:r w:rsidR="005922AE" w:rsidRPr="005922AE">
        <w:rPr>
          <w:rFonts w:ascii="Arial" w:hAnsi="Arial" w:cs="Arial"/>
          <w:color w:val="000000"/>
          <w:sz w:val="20"/>
          <w:szCs w:val="20"/>
        </w:rPr>
        <w:t xml:space="preserve"> together perform certain special functions. </w:t>
      </w:r>
    </w:p>
    <w:p w14:paraId="4DA2ED5C" w14:textId="77777777" w:rsidR="003A1AEF" w:rsidRDefault="003A1AEF" w:rsidP="005922AE">
      <w:pPr>
        <w:ind w:firstLine="360"/>
        <w:rPr>
          <w:rFonts w:ascii="Arial" w:hAnsi="Arial" w:cs="Arial"/>
          <w:color w:val="000000"/>
          <w:sz w:val="20"/>
          <w:szCs w:val="20"/>
        </w:rPr>
      </w:pPr>
    </w:p>
    <w:p w14:paraId="7E78C2F7" w14:textId="77777777" w:rsidR="003A1AEF" w:rsidRPr="005922AE" w:rsidRDefault="003A1AEF" w:rsidP="005922AE">
      <w:pPr>
        <w:ind w:firstLine="360"/>
        <w:rPr>
          <w:rFonts w:ascii="Arial" w:hAnsi="Arial" w:cs="Arial"/>
          <w:color w:val="000000"/>
          <w:sz w:val="20"/>
          <w:szCs w:val="20"/>
        </w:rPr>
      </w:pPr>
    </w:p>
    <w:sectPr w:rsidR="003A1AEF" w:rsidRPr="005922AE" w:rsidSect="002B5B79">
      <w:footerReference w:type="default" r:id="rId16"/>
      <w:pgSz w:w="12240" w:h="15840"/>
      <w:pgMar w:top="1440" w:right="1800" w:bottom="1440" w:left="12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Ben Lawrence" w:date="2014-03-06T15:59:00Z" w:initials="BL">
    <w:p w14:paraId="5DDD4D23" w14:textId="77777777" w:rsidR="004B2772" w:rsidRDefault="004B2772">
      <w:pPr>
        <w:pStyle w:val="CommentText"/>
      </w:pPr>
      <w:r>
        <w:rPr>
          <w:rStyle w:val="CommentReference"/>
        </w:rPr>
        <w:annotationRef/>
      </w:r>
      <w:r>
        <w:t xml:space="preserve">Can we out </w:t>
      </w:r>
      <w:proofErr w:type="spellStart"/>
      <w:r>
        <w:t>hti</w:t>
      </w:r>
      <w:proofErr w:type="spellEnd"/>
      <w:r>
        <w:t xml:space="preserve"> in the </w:t>
      </w:r>
      <w:proofErr w:type="spellStart"/>
      <w:r>
        <w:t>glossay</w:t>
      </w:r>
      <w:proofErr w:type="spellEnd"/>
      <w:r>
        <w:t xml:space="preserve"> (and include the organs and include </w:t>
      </w:r>
      <w:proofErr w:type="spellStart"/>
      <w:r>
        <w:t>panceas</w:t>
      </w:r>
      <w:proofErr w:type="spellEnd"/>
      <w:r>
        <w:t>)</w:t>
      </w:r>
    </w:p>
  </w:comment>
  <w:comment w:id="5" w:author="Ben Lawrence" w:date="2014-03-06T16:07:00Z" w:initials="BL">
    <w:p w14:paraId="0DE52903" w14:textId="77777777" w:rsidR="004B2772" w:rsidRDefault="004B2772">
      <w:pPr>
        <w:pStyle w:val="CommentText"/>
      </w:pPr>
      <w:r>
        <w:rPr>
          <w:rStyle w:val="CommentReference"/>
        </w:rPr>
        <w:annotationRef/>
      </w:r>
      <w:proofErr w:type="spellStart"/>
      <w:r>
        <w:t>Libnk</w:t>
      </w:r>
      <w:proofErr w:type="spellEnd"/>
      <w:r>
        <w:t xml:space="preserve"> to glossary</w:t>
      </w:r>
    </w:p>
  </w:comment>
  <w:comment w:id="6" w:author="Ben Lawrence" w:date="2014-03-06T16:11:00Z" w:initials="BL">
    <w:p w14:paraId="2B62FDC8" w14:textId="77777777" w:rsidR="004B2772" w:rsidRDefault="004B2772">
      <w:pPr>
        <w:pStyle w:val="CommentText"/>
      </w:pPr>
      <w:r>
        <w:rPr>
          <w:rStyle w:val="CommentReference"/>
        </w:rPr>
        <w:annotationRef/>
      </w:r>
      <w:r>
        <w:t xml:space="preserve">Keep linking to </w:t>
      </w:r>
      <w:proofErr w:type="spellStart"/>
      <w:r>
        <w:t>glossay</w:t>
      </w:r>
      <w:proofErr w:type="spellEnd"/>
      <w:r>
        <w:t xml:space="preserve"> even on subsequent use of the terms</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FDD22" w14:textId="77777777" w:rsidR="004B2772" w:rsidRDefault="004B2772" w:rsidP="009A0D9B">
      <w:r>
        <w:separator/>
      </w:r>
    </w:p>
  </w:endnote>
  <w:endnote w:type="continuationSeparator" w:id="0">
    <w:p w14:paraId="37480BBF" w14:textId="77777777" w:rsidR="004B2772" w:rsidRDefault="004B2772" w:rsidP="009A0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venirNext LT Com Medium">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C35B2" w14:textId="77777777" w:rsidR="004B2772" w:rsidRDefault="004B2772">
    <w:pPr>
      <w:pStyle w:val="Footer"/>
      <w:jc w:val="right"/>
    </w:pPr>
    <w:r>
      <w:fldChar w:fldCharType="begin"/>
    </w:r>
    <w:r>
      <w:instrText xml:space="preserve"> PAGE   \* MERGEFORMAT </w:instrText>
    </w:r>
    <w:r>
      <w:fldChar w:fldCharType="separate"/>
    </w:r>
    <w:r w:rsidR="00A84D5A">
      <w:rPr>
        <w:noProof/>
      </w:rPr>
      <w:t>3</w:t>
    </w:r>
    <w:r>
      <w:rPr>
        <w:noProof/>
      </w:rPr>
      <w:fldChar w:fldCharType="end"/>
    </w:r>
  </w:p>
  <w:p w14:paraId="16E4E627" w14:textId="77777777" w:rsidR="004B2772" w:rsidRDefault="004B277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B592D7" w14:textId="77777777" w:rsidR="004B2772" w:rsidRDefault="004B2772" w:rsidP="009A0D9B">
      <w:r>
        <w:separator/>
      </w:r>
    </w:p>
  </w:footnote>
  <w:footnote w:type="continuationSeparator" w:id="0">
    <w:p w14:paraId="74DD4B2E" w14:textId="77777777" w:rsidR="004B2772" w:rsidRDefault="004B2772" w:rsidP="009A0D9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B2876"/>
    <w:multiLevelType w:val="hybridMultilevel"/>
    <w:tmpl w:val="BB8EAE1C"/>
    <w:lvl w:ilvl="0" w:tplc="B9F46D34">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02136F"/>
    <w:multiLevelType w:val="hybridMultilevel"/>
    <w:tmpl w:val="9DD6AE8A"/>
    <w:lvl w:ilvl="0" w:tplc="1409000F">
      <w:start w:val="1"/>
      <w:numFmt w:val="decimal"/>
      <w:lvlText w:val="%1."/>
      <w:lvlJc w:val="left"/>
      <w:pPr>
        <w:ind w:left="720" w:hanging="360"/>
      </w:pPr>
      <w:rPr>
        <w:rFonts w:cs="Times New Roman" w:hint="default"/>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nsid w:val="38293426"/>
    <w:multiLevelType w:val="hybridMultilevel"/>
    <w:tmpl w:val="21DEA116"/>
    <w:lvl w:ilvl="0" w:tplc="16122580">
      <w:numFmt w:val="bullet"/>
      <w:lvlText w:val="-"/>
      <w:lvlJc w:val="left"/>
      <w:pPr>
        <w:tabs>
          <w:tab w:val="num" w:pos="1800"/>
        </w:tabs>
        <w:ind w:left="1800" w:hanging="360"/>
      </w:pPr>
      <w:rPr>
        <w:rFonts w:ascii="Arial" w:eastAsia="Times New Roman" w:hAnsi="Arial" w:cs="Aria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3">
    <w:nsid w:val="38525689"/>
    <w:multiLevelType w:val="hybridMultilevel"/>
    <w:tmpl w:val="AB80F2A2"/>
    <w:lvl w:ilvl="0" w:tplc="F1D4E278">
      <w:start w:val="2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5F53F2C"/>
    <w:multiLevelType w:val="hybridMultilevel"/>
    <w:tmpl w:val="7210449A"/>
    <w:lvl w:ilvl="0" w:tplc="D51040C6">
      <w:start w:val="21"/>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E99"/>
    <w:rsid w:val="000270C4"/>
    <w:rsid w:val="00046572"/>
    <w:rsid w:val="000514B0"/>
    <w:rsid w:val="000711FE"/>
    <w:rsid w:val="00075155"/>
    <w:rsid w:val="000B3964"/>
    <w:rsid w:val="000E00A6"/>
    <w:rsid w:val="00125C2A"/>
    <w:rsid w:val="00131520"/>
    <w:rsid w:val="00136AC8"/>
    <w:rsid w:val="00171404"/>
    <w:rsid w:val="001831EA"/>
    <w:rsid w:val="001B7BA1"/>
    <w:rsid w:val="001D2467"/>
    <w:rsid w:val="00230E80"/>
    <w:rsid w:val="00234E02"/>
    <w:rsid w:val="00247871"/>
    <w:rsid w:val="00272E1D"/>
    <w:rsid w:val="00295BB7"/>
    <w:rsid w:val="002A6802"/>
    <w:rsid w:val="002B5B79"/>
    <w:rsid w:val="002C303C"/>
    <w:rsid w:val="002E374F"/>
    <w:rsid w:val="002E44FF"/>
    <w:rsid w:val="00312C9A"/>
    <w:rsid w:val="00315672"/>
    <w:rsid w:val="003277DC"/>
    <w:rsid w:val="0036389C"/>
    <w:rsid w:val="003A1AEF"/>
    <w:rsid w:val="003D593D"/>
    <w:rsid w:val="003F346D"/>
    <w:rsid w:val="004230D8"/>
    <w:rsid w:val="00447156"/>
    <w:rsid w:val="004B2772"/>
    <w:rsid w:val="004C2C53"/>
    <w:rsid w:val="004F327E"/>
    <w:rsid w:val="004F5754"/>
    <w:rsid w:val="005008FC"/>
    <w:rsid w:val="0050607D"/>
    <w:rsid w:val="00515A67"/>
    <w:rsid w:val="00520D97"/>
    <w:rsid w:val="00522DFA"/>
    <w:rsid w:val="00523BC1"/>
    <w:rsid w:val="00523DED"/>
    <w:rsid w:val="0053724F"/>
    <w:rsid w:val="00564976"/>
    <w:rsid w:val="00564B68"/>
    <w:rsid w:val="00564E7D"/>
    <w:rsid w:val="00571EF3"/>
    <w:rsid w:val="00576F89"/>
    <w:rsid w:val="00582084"/>
    <w:rsid w:val="00583C96"/>
    <w:rsid w:val="005922AE"/>
    <w:rsid w:val="005E4B33"/>
    <w:rsid w:val="005F575C"/>
    <w:rsid w:val="0062253D"/>
    <w:rsid w:val="00624F0C"/>
    <w:rsid w:val="00644815"/>
    <w:rsid w:val="00647ED9"/>
    <w:rsid w:val="007559AB"/>
    <w:rsid w:val="00755E9E"/>
    <w:rsid w:val="0076350D"/>
    <w:rsid w:val="007A4E3D"/>
    <w:rsid w:val="007C4308"/>
    <w:rsid w:val="007C764C"/>
    <w:rsid w:val="007F0B26"/>
    <w:rsid w:val="00826616"/>
    <w:rsid w:val="00841A17"/>
    <w:rsid w:val="008571D6"/>
    <w:rsid w:val="00857DD6"/>
    <w:rsid w:val="00863FBD"/>
    <w:rsid w:val="008704EC"/>
    <w:rsid w:val="008741D3"/>
    <w:rsid w:val="008C173A"/>
    <w:rsid w:val="008D16D5"/>
    <w:rsid w:val="008D5C38"/>
    <w:rsid w:val="009323E3"/>
    <w:rsid w:val="00975276"/>
    <w:rsid w:val="0097678D"/>
    <w:rsid w:val="009771C7"/>
    <w:rsid w:val="009A0D9B"/>
    <w:rsid w:val="009B3CDE"/>
    <w:rsid w:val="009B67B3"/>
    <w:rsid w:val="009C05AB"/>
    <w:rsid w:val="00A125D6"/>
    <w:rsid w:val="00A41775"/>
    <w:rsid w:val="00A51105"/>
    <w:rsid w:val="00A84D5A"/>
    <w:rsid w:val="00AB4FF2"/>
    <w:rsid w:val="00AB6FD8"/>
    <w:rsid w:val="00AC58D5"/>
    <w:rsid w:val="00AD45C9"/>
    <w:rsid w:val="00B27CA2"/>
    <w:rsid w:val="00B32E99"/>
    <w:rsid w:val="00B545E2"/>
    <w:rsid w:val="00B57745"/>
    <w:rsid w:val="00B62E0F"/>
    <w:rsid w:val="00C13335"/>
    <w:rsid w:val="00C133CE"/>
    <w:rsid w:val="00C44515"/>
    <w:rsid w:val="00C705DB"/>
    <w:rsid w:val="00C82F04"/>
    <w:rsid w:val="00CB31FE"/>
    <w:rsid w:val="00CC776E"/>
    <w:rsid w:val="00CE5EC5"/>
    <w:rsid w:val="00D04384"/>
    <w:rsid w:val="00D1277E"/>
    <w:rsid w:val="00D70ED2"/>
    <w:rsid w:val="00D83C7C"/>
    <w:rsid w:val="00DC0EF0"/>
    <w:rsid w:val="00DC1F73"/>
    <w:rsid w:val="00DD3CDC"/>
    <w:rsid w:val="00DE7AB9"/>
    <w:rsid w:val="00DF6EB6"/>
    <w:rsid w:val="00E06AED"/>
    <w:rsid w:val="00E46126"/>
    <w:rsid w:val="00E612C9"/>
    <w:rsid w:val="00ED21F6"/>
    <w:rsid w:val="00F01BFB"/>
    <w:rsid w:val="00F21D9C"/>
    <w:rsid w:val="00F22A03"/>
    <w:rsid w:val="00F3240C"/>
    <w:rsid w:val="00F34EC6"/>
    <w:rsid w:val="00F445C5"/>
    <w:rsid w:val="00F7061B"/>
    <w:rsid w:val="00FB452A"/>
    <w:rsid w:val="00FD54A2"/>
    <w:rsid w:val="00FE055F"/>
    <w:rsid w:val="00FF0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CF82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C58D5"/>
    <w:rPr>
      <w:color w:val="0000FF"/>
      <w:u w:val="single"/>
    </w:rPr>
  </w:style>
  <w:style w:type="paragraph" w:customStyle="1" w:styleId="Default">
    <w:name w:val="Default"/>
    <w:rsid w:val="00D1277E"/>
    <w:pPr>
      <w:autoSpaceDE w:val="0"/>
      <w:autoSpaceDN w:val="0"/>
      <w:adjustRightInd w:val="0"/>
    </w:pPr>
    <w:rPr>
      <w:rFonts w:ascii="AvenirNext LT Com Medium" w:hAnsi="AvenirNext LT Com Medium" w:cs="AvenirNext LT Com Medium"/>
      <w:color w:val="000000"/>
      <w:sz w:val="24"/>
      <w:szCs w:val="24"/>
    </w:rPr>
  </w:style>
  <w:style w:type="paragraph" w:customStyle="1" w:styleId="Pa0">
    <w:name w:val="Pa0"/>
    <w:basedOn w:val="Default"/>
    <w:next w:val="Default"/>
    <w:rsid w:val="00D1277E"/>
    <w:pPr>
      <w:spacing w:after="220" w:line="321" w:lineRule="atLeast"/>
    </w:pPr>
    <w:rPr>
      <w:rFonts w:cs="Times New Roman"/>
      <w:color w:val="auto"/>
    </w:rPr>
  </w:style>
  <w:style w:type="paragraph" w:customStyle="1" w:styleId="Pa1">
    <w:name w:val="Pa1"/>
    <w:basedOn w:val="Default"/>
    <w:next w:val="Default"/>
    <w:rsid w:val="00D1277E"/>
    <w:pPr>
      <w:spacing w:after="160" w:line="171" w:lineRule="atLeast"/>
    </w:pPr>
    <w:rPr>
      <w:rFonts w:cs="Times New Roman"/>
      <w:color w:val="auto"/>
    </w:rPr>
  </w:style>
  <w:style w:type="paragraph" w:styleId="Header">
    <w:name w:val="header"/>
    <w:basedOn w:val="Normal"/>
    <w:link w:val="HeaderChar"/>
    <w:rsid w:val="009A0D9B"/>
    <w:pPr>
      <w:tabs>
        <w:tab w:val="center" w:pos="4513"/>
        <w:tab w:val="right" w:pos="9026"/>
      </w:tabs>
    </w:pPr>
  </w:style>
  <w:style w:type="character" w:customStyle="1" w:styleId="HeaderChar">
    <w:name w:val="Header Char"/>
    <w:basedOn w:val="DefaultParagraphFont"/>
    <w:link w:val="Header"/>
    <w:rsid w:val="009A0D9B"/>
    <w:rPr>
      <w:sz w:val="24"/>
      <w:szCs w:val="24"/>
      <w:lang w:val="en-US" w:eastAsia="en-US"/>
    </w:rPr>
  </w:style>
  <w:style w:type="paragraph" w:styleId="Footer">
    <w:name w:val="footer"/>
    <w:basedOn w:val="Normal"/>
    <w:link w:val="FooterChar1"/>
    <w:uiPriority w:val="99"/>
    <w:rsid w:val="009A0D9B"/>
    <w:pPr>
      <w:tabs>
        <w:tab w:val="center" w:pos="4513"/>
        <w:tab w:val="right" w:pos="9026"/>
      </w:tabs>
    </w:pPr>
  </w:style>
  <w:style w:type="character" w:customStyle="1" w:styleId="FooterChar1">
    <w:name w:val="Footer Char1"/>
    <w:basedOn w:val="DefaultParagraphFont"/>
    <w:link w:val="Footer"/>
    <w:uiPriority w:val="99"/>
    <w:rsid w:val="009A0D9B"/>
    <w:rPr>
      <w:sz w:val="24"/>
      <w:szCs w:val="24"/>
      <w:lang w:val="en-US" w:eastAsia="en-US"/>
    </w:rPr>
  </w:style>
  <w:style w:type="paragraph" w:styleId="NoSpacing">
    <w:name w:val="No Spacing"/>
    <w:link w:val="NoSpacingChar"/>
    <w:uiPriority w:val="1"/>
    <w:qFormat/>
    <w:rsid w:val="009A0D9B"/>
    <w:rPr>
      <w:rFonts w:ascii="Calibri" w:hAnsi="Calibri"/>
      <w:sz w:val="22"/>
      <w:szCs w:val="22"/>
    </w:rPr>
  </w:style>
  <w:style w:type="character" w:customStyle="1" w:styleId="NoSpacingChar">
    <w:name w:val="No Spacing Char"/>
    <w:basedOn w:val="DefaultParagraphFont"/>
    <w:link w:val="NoSpacing"/>
    <w:uiPriority w:val="1"/>
    <w:rsid w:val="009A0D9B"/>
    <w:rPr>
      <w:rFonts w:ascii="Calibri" w:hAnsi="Calibri"/>
      <w:sz w:val="22"/>
      <w:szCs w:val="22"/>
      <w:lang w:val="en-US" w:eastAsia="en-US" w:bidi="ar-SA"/>
    </w:rPr>
  </w:style>
  <w:style w:type="paragraph" w:styleId="BalloonText">
    <w:name w:val="Balloon Text"/>
    <w:basedOn w:val="Normal"/>
    <w:link w:val="BalloonTextChar"/>
    <w:rsid w:val="009A0D9B"/>
    <w:rPr>
      <w:rFonts w:ascii="Tahoma" w:hAnsi="Tahoma" w:cs="Tahoma"/>
      <w:sz w:val="16"/>
      <w:szCs w:val="16"/>
    </w:rPr>
  </w:style>
  <w:style w:type="character" w:customStyle="1" w:styleId="BalloonTextChar">
    <w:name w:val="Balloon Text Char"/>
    <w:basedOn w:val="DefaultParagraphFont"/>
    <w:link w:val="BalloonText"/>
    <w:rsid w:val="009A0D9B"/>
    <w:rPr>
      <w:rFonts w:ascii="Tahoma" w:hAnsi="Tahoma" w:cs="Tahoma"/>
      <w:sz w:val="16"/>
      <w:szCs w:val="16"/>
      <w:lang w:val="en-US" w:eastAsia="en-US"/>
    </w:rPr>
  </w:style>
  <w:style w:type="paragraph" w:styleId="ListParagraph">
    <w:name w:val="List Paragraph"/>
    <w:basedOn w:val="Normal"/>
    <w:uiPriority w:val="99"/>
    <w:qFormat/>
    <w:rsid w:val="009A0D9B"/>
    <w:pPr>
      <w:spacing w:after="200" w:line="276" w:lineRule="auto"/>
      <w:ind w:left="720"/>
      <w:contextualSpacing/>
    </w:pPr>
    <w:rPr>
      <w:rFonts w:ascii="Calibri" w:hAnsi="Calibri"/>
      <w:sz w:val="22"/>
      <w:szCs w:val="22"/>
      <w:lang w:val="en-NZ"/>
    </w:rPr>
  </w:style>
  <w:style w:type="character" w:customStyle="1" w:styleId="FooterChar">
    <w:name w:val="Footer Char"/>
    <w:basedOn w:val="DefaultParagraphFont"/>
    <w:semiHidden/>
    <w:locked/>
    <w:rsid w:val="00E612C9"/>
    <w:rPr>
      <w:rFonts w:cs="Times New Roman"/>
      <w:lang w:val="x-none" w:eastAsia="en-US"/>
    </w:rPr>
  </w:style>
  <w:style w:type="character" w:customStyle="1" w:styleId="apple-converted-space">
    <w:name w:val="apple-converted-space"/>
    <w:basedOn w:val="DefaultParagraphFont"/>
    <w:rsid w:val="00975276"/>
  </w:style>
  <w:style w:type="paragraph" w:customStyle="1" w:styleId="p1">
    <w:name w:val="p1"/>
    <w:basedOn w:val="Normal"/>
    <w:rsid w:val="00FE055F"/>
    <w:pPr>
      <w:spacing w:before="100" w:beforeAutospacing="1" w:after="100" w:afterAutospacing="1"/>
    </w:pPr>
    <w:rPr>
      <w:lang w:val="en-NZ" w:eastAsia="en-NZ"/>
    </w:rPr>
  </w:style>
  <w:style w:type="paragraph" w:styleId="NormalWeb">
    <w:name w:val="Normal (Web)"/>
    <w:basedOn w:val="Normal"/>
    <w:uiPriority w:val="99"/>
    <w:unhideWhenUsed/>
    <w:rsid w:val="00FE055F"/>
    <w:pPr>
      <w:spacing w:before="100" w:beforeAutospacing="1" w:after="100" w:afterAutospacing="1"/>
    </w:pPr>
    <w:rPr>
      <w:lang w:val="en-NZ" w:eastAsia="en-NZ"/>
    </w:rPr>
  </w:style>
  <w:style w:type="paragraph" w:customStyle="1" w:styleId="p5">
    <w:name w:val="p5"/>
    <w:basedOn w:val="Normal"/>
    <w:rsid w:val="00FE055F"/>
    <w:pPr>
      <w:spacing w:before="100" w:beforeAutospacing="1" w:after="100" w:afterAutospacing="1"/>
    </w:pPr>
    <w:rPr>
      <w:lang w:val="en-NZ" w:eastAsia="en-NZ"/>
    </w:rPr>
  </w:style>
  <w:style w:type="paragraph" w:customStyle="1" w:styleId="p6">
    <w:name w:val="p6"/>
    <w:basedOn w:val="Normal"/>
    <w:rsid w:val="00FE055F"/>
    <w:pPr>
      <w:spacing w:before="100" w:beforeAutospacing="1" w:after="100" w:afterAutospacing="1"/>
    </w:pPr>
    <w:rPr>
      <w:lang w:val="en-NZ" w:eastAsia="en-NZ"/>
    </w:rPr>
  </w:style>
  <w:style w:type="paragraph" w:customStyle="1" w:styleId="p7">
    <w:name w:val="p7"/>
    <w:basedOn w:val="Normal"/>
    <w:rsid w:val="00FE055F"/>
    <w:pPr>
      <w:spacing w:before="100" w:beforeAutospacing="1" w:after="100" w:afterAutospacing="1"/>
    </w:pPr>
    <w:rPr>
      <w:lang w:val="en-NZ" w:eastAsia="en-NZ"/>
    </w:rPr>
  </w:style>
  <w:style w:type="paragraph" w:customStyle="1" w:styleId="p8">
    <w:name w:val="p8"/>
    <w:basedOn w:val="Normal"/>
    <w:rsid w:val="00FE055F"/>
    <w:pPr>
      <w:spacing w:before="100" w:beforeAutospacing="1" w:after="100" w:afterAutospacing="1"/>
    </w:pPr>
    <w:rPr>
      <w:lang w:val="en-NZ" w:eastAsia="en-NZ"/>
    </w:rPr>
  </w:style>
  <w:style w:type="paragraph" w:customStyle="1" w:styleId="p2">
    <w:name w:val="p2"/>
    <w:basedOn w:val="Normal"/>
    <w:rsid w:val="00FE055F"/>
    <w:pPr>
      <w:spacing w:before="100" w:beforeAutospacing="1" w:after="100" w:afterAutospacing="1"/>
    </w:pPr>
    <w:rPr>
      <w:lang w:val="en-NZ" w:eastAsia="en-NZ"/>
    </w:rPr>
  </w:style>
  <w:style w:type="character" w:styleId="CommentReference">
    <w:name w:val="annotation reference"/>
    <w:basedOn w:val="DefaultParagraphFont"/>
    <w:rsid w:val="00312C9A"/>
    <w:rPr>
      <w:sz w:val="18"/>
      <w:szCs w:val="18"/>
    </w:rPr>
  </w:style>
  <w:style w:type="paragraph" w:styleId="CommentText">
    <w:name w:val="annotation text"/>
    <w:basedOn w:val="Normal"/>
    <w:link w:val="CommentTextChar"/>
    <w:rsid w:val="00312C9A"/>
  </w:style>
  <w:style w:type="character" w:customStyle="1" w:styleId="CommentTextChar">
    <w:name w:val="Comment Text Char"/>
    <w:basedOn w:val="DefaultParagraphFont"/>
    <w:link w:val="CommentText"/>
    <w:rsid w:val="00312C9A"/>
    <w:rPr>
      <w:sz w:val="24"/>
      <w:szCs w:val="24"/>
    </w:rPr>
  </w:style>
  <w:style w:type="paragraph" w:styleId="CommentSubject">
    <w:name w:val="annotation subject"/>
    <w:basedOn w:val="CommentText"/>
    <w:next w:val="CommentText"/>
    <w:link w:val="CommentSubjectChar"/>
    <w:rsid w:val="00312C9A"/>
    <w:rPr>
      <w:b/>
      <w:bCs/>
      <w:sz w:val="20"/>
      <w:szCs w:val="20"/>
    </w:rPr>
  </w:style>
  <w:style w:type="character" w:customStyle="1" w:styleId="CommentSubjectChar">
    <w:name w:val="Comment Subject Char"/>
    <w:basedOn w:val="CommentTextChar"/>
    <w:link w:val="CommentSubject"/>
    <w:rsid w:val="00312C9A"/>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C58D5"/>
    <w:rPr>
      <w:color w:val="0000FF"/>
      <w:u w:val="single"/>
    </w:rPr>
  </w:style>
  <w:style w:type="paragraph" w:customStyle="1" w:styleId="Default">
    <w:name w:val="Default"/>
    <w:rsid w:val="00D1277E"/>
    <w:pPr>
      <w:autoSpaceDE w:val="0"/>
      <w:autoSpaceDN w:val="0"/>
      <w:adjustRightInd w:val="0"/>
    </w:pPr>
    <w:rPr>
      <w:rFonts w:ascii="AvenirNext LT Com Medium" w:hAnsi="AvenirNext LT Com Medium" w:cs="AvenirNext LT Com Medium"/>
      <w:color w:val="000000"/>
      <w:sz w:val="24"/>
      <w:szCs w:val="24"/>
    </w:rPr>
  </w:style>
  <w:style w:type="paragraph" w:customStyle="1" w:styleId="Pa0">
    <w:name w:val="Pa0"/>
    <w:basedOn w:val="Default"/>
    <w:next w:val="Default"/>
    <w:rsid w:val="00D1277E"/>
    <w:pPr>
      <w:spacing w:after="220" w:line="321" w:lineRule="atLeast"/>
    </w:pPr>
    <w:rPr>
      <w:rFonts w:cs="Times New Roman"/>
      <w:color w:val="auto"/>
    </w:rPr>
  </w:style>
  <w:style w:type="paragraph" w:customStyle="1" w:styleId="Pa1">
    <w:name w:val="Pa1"/>
    <w:basedOn w:val="Default"/>
    <w:next w:val="Default"/>
    <w:rsid w:val="00D1277E"/>
    <w:pPr>
      <w:spacing w:after="160" w:line="171" w:lineRule="atLeast"/>
    </w:pPr>
    <w:rPr>
      <w:rFonts w:cs="Times New Roman"/>
      <w:color w:val="auto"/>
    </w:rPr>
  </w:style>
  <w:style w:type="paragraph" w:styleId="Header">
    <w:name w:val="header"/>
    <w:basedOn w:val="Normal"/>
    <w:link w:val="HeaderChar"/>
    <w:rsid w:val="009A0D9B"/>
    <w:pPr>
      <w:tabs>
        <w:tab w:val="center" w:pos="4513"/>
        <w:tab w:val="right" w:pos="9026"/>
      </w:tabs>
    </w:pPr>
  </w:style>
  <w:style w:type="character" w:customStyle="1" w:styleId="HeaderChar">
    <w:name w:val="Header Char"/>
    <w:basedOn w:val="DefaultParagraphFont"/>
    <w:link w:val="Header"/>
    <w:rsid w:val="009A0D9B"/>
    <w:rPr>
      <w:sz w:val="24"/>
      <w:szCs w:val="24"/>
      <w:lang w:val="en-US" w:eastAsia="en-US"/>
    </w:rPr>
  </w:style>
  <w:style w:type="paragraph" w:styleId="Footer">
    <w:name w:val="footer"/>
    <w:basedOn w:val="Normal"/>
    <w:link w:val="FooterChar1"/>
    <w:uiPriority w:val="99"/>
    <w:rsid w:val="009A0D9B"/>
    <w:pPr>
      <w:tabs>
        <w:tab w:val="center" w:pos="4513"/>
        <w:tab w:val="right" w:pos="9026"/>
      </w:tabs>
    </w:pPr>
  </w:style>
  <w:style w:type="character" w:customStyle="1" w:styleId="FooterChar1">
    <w:name w:val="Footer Char1"/>
    <w:basedOn w:val="DefaultParagraphFont"/>
    <w:link w:val="Footer"/>
    <w:uiPriority w:val="99"/>
    <w:rsid w:val="009A0D9B"/>
    <w:rPr>
      <w:sz w:val="24"/>
      <w:szCs w:val="24"/>
      <w:lang w:val="en-US" w:eastAsia="en-US"/>
    </w:rPr>
  </w:style>
  <w:style w:type="paragraph" w:styleId="NoSpacing">
    <w:name w:val="No Spacing"/>
    <w:link w:val="NoSpacingChar"/>
    <w:uiPriority w:val="1"/>
    <w:qFormat/>
    <w:rsid w:val="009A0D9B"/>
    <w:rPr>
      <w:rFonts w:ascii="Calibri" w:hAnsi="Calibri"/>
      <w:sz w:val="22"/>
      <w:szCs w:val="22"/>
    </w:rPr>
  </w:style>
  <w:style w:type="character" w:customStyle="1" w:styleId="NoSpacingChar">
    <w:name w:val="No Spacing Char"/>
    <w:basedOn w:val="DefaultParagraphFont"/>
    <w:link w:val="NoSpacing"/>
    <w:uiPriority w:val="1"/>
    <w:rsid w:val="009A0D9B"/>
    <w:rPr>
      <w:rFonts w:ascii="Calibri" w:hAnsi="Calibri"/>
      <w:sz w:val="22"/>
      <w:szCs w:val="22"/>
      <w:lang w:val="en-US" w:eastAsia="en-US" w:bidi="ar-SA"/>
    </w:rPr>
  </w:style>
  <w:style w:type="paragraph" w:styleId="BalloonText">
    <w:name w:val="Balloon Text"/>
    <w:basedOn w:val="Normal"/>
    <w:link w:val="BalloonTextChar"/>
    <w:rsid w:val="009A0D9B"/>
    <w:rPr>
      <w:rFonts w:ascii="Tahoma" w:hAnsi="Tahoma" w:cs="Tahoma"/>
      <w:sz w:val="16"/>
      <w:szCs w:val="16"/>
    </w:rPr>
  </w:style>
  <w:style w:type="character" w:customStyle="1" w:styleId="BalloonTextChar">
    <w:name w:val="Balloon Text Char"/>
    <w:basedOn w:val="DefaultParagraphFont"/>
    <w:link w:val="BalloonText"/>
    <w:rsid w:val="009A0D9B"/>
    <w:rPr>
      <w:rFonts w:ascii="Tahoma" w:hAnsi="Tahoma" w:cs="Tahoma"/>
      <w:sz w:val="16"/>
      <w:szCs w:val="16"/>
      <w:lang w:val="en-US" w:eastAsia="en-US"/>
    </w:rPr>
  </w:style>
  <w:style w:type="paragraph" w:styleId="ListParagraph">
    <w:name w:val="List Paragraph"/>
    <w:basedOn w:val="Normal"/>
    <w:uiPriority w:val="99"/>
    <w:qFormat/>
    <w:rsid w:val="009A0D9B"/>
    <w:pPr>
      <w:spacing w:after="200" w:line="276" w:lineRule="auto"/>
      <w:ind w:left="720"/>
      <w:contextualSpacing/>
    </w:pPr>
    <w:rPr>
      <w:rFonts w:ascii="Calibri" w:hAnsi="Calibri"/>
      <w:sz w:val="22"/>
      <w:szCs w:val="22"/>
      <w:lang w:val="en-NZ"/>
    </w:rPr>
  </w:style>
  <w:style w:type="character" w:customStyle="1" w:styleId="FooterChar">
    <w:name w:val="Footer Char"/>
    <w:basedOn w:val="DefaultParagraphFont"/>
    <w:semiHidden/>
    <w:locked/>
    <w:rsid w:val="00E612C9"/>
    <w:rPr>
      <w:rFonts w:cs="Times New Roman"/>
      <w:lang w:val="x-none" w:eastAsia="en-US"/>
    </w:rPr>
  </w:style>
  <w:style w:type="character" w:customStyle="1" w:styleId="apple-converted-space">
    <w:name w:val="apple-converted-space"/>
    <w:basedOn w:val="DefaultParagraphFont"/>
    <w:rsid w:val="00975276"/>
  </w:style>
  <w:style w:type="paragraph" w:customStyle="1" w:styleId="p1">
    <w:name w:val="p1"/>
    <w:basedOn w:val="Normal"/>
    <w:rsid w:val="00FE055F"/>
    <w:pPr>
      <w:spacing w:before="100" w:beforeAutospacing="1" w:after="100" w:afterAutospacing="1"/>
    </w:pPr>
    <w:rPr>
      <w:lang w:val="en-NZ" w:eastAsia="en-NZ"/>
    </w:rPr>
  </w:style>
  <w:style w:type="paragraph" w:styleId="NormalWeb">
    <w:name w:val="Normal (Web)"/>
    <w:basedOn w:val="Normal"/>
    <w:uiPriority w:val="99"/>
    <w:unhideWhenUsed/>
    <w:rsid w:val="00FE055F"/>
    <w:pPr>
      <w:spacing w:before="100" w:beforeAutospacing="1" w:after="100" w:afterAutospacing="1"/>
    </w:pPr>
    <w:rPr>
      <w:lang w:val="en-NZ" w:eastAsia="en-NZ"/>
    </w:rPr>
  </w:style>
  <w:style w:type="paragraph" w:customStyle="1" w:styleId="p5">
    <w:name w:val="p5"/>
    <w:basedOn w:val="Normal"/>
    <w:rsid w:val="00FE055F"/>
    <w:pPr>
      <w:spacing w:before="100" w:beforeAutospacing="1" w:after="100" w:afterAutospacing="1"/>
    </w:pPr>
    <w:rPr>
      <w:lang w:val="en-NZ" w:eastAsia="en-NZ"/>
    </w:rPr>
  </w:style>
  <w:style w:type="paragraph" w:customStyle="1" w:styleId="p6">
    <w:name w:val="p6"/>
    <w:basedOn w:val="Normal"/>
    <w:rsid w:val="00FE055F"/>
    <w:pPr>
      <w:spacing w:before="100" w:beforeAutospacing="1" w:after="100" w:afterAutospacing="1"/>
    </w:pPr>
    <w:rPr>
      <w:lang w:val="en-NZ" w:eastAsia="en-NZ"/>
    </w:rPr>
  </w:style>
  <w:style w:type="paragraph" w:customStyle="1" w:styleId="p7">
    <w:name w:val="p7"/>
    <w:basedOn w:val="Normal"/>
    <w:rsid w:val="00FE055F"/>
    <w:pPr>
      <w:spacing w:before="100" w:beforeAutospacing="1" w:after="100" w:afterAutospacing="1"/>
    </w:pPr>
    <w:rPr>
      <w:lang w:val="en-NZ" w:eastAsia="en-NZ"/>
    </w:rPr>
  </w:style>
  <w:style w:type="paragraph" w:customStyle="1" w:styleId="p8">
    <w:name w:val="p8"/>
    <w:basedOn w:val="Normal"/>
    <w:rsid w:val="00FE055F"/>
    <w:pPr>
      <w:spacing w:before="100" w:beforeAutospacing="1" w:after="100" w:afterAutospacing="1"/>
    </w:pPr>
    <w:rPr>
      <w:lang w:val="en-NZ" w:eastAsia="en-NZ"/>
    </w:rPr>
  </w:style>
  <w:style w:type="paragraph" w:customStyle="1" w:styleId="p2">
    <w:name w:val="p2"/>
    <w:basedOn w:val="Normal"/>
    <w:rsid w:val="00FE055F"/>
    <w:pPr>
      <w:spacing w:before="100" w:beforeAutospacing="1" w:after="100" w:afterAutospacing="1"/>
    </w:pPr>
    <w:rPr>
      <w:lang w:val="en-NZ" w:eastAsia="en-NZ"/>
    </w:rPr>
  </w:style>
  <w:style w:type="character" w:styleId="CommentReference">
    <w:name w:val="annotation reference"/>
    <w:basedOn w:val="DefaultParagraphFont"/>
    <w:rsid w:val="00312C9A"/>
    <w:rPr>
      <w:sz w:val="18"/>
      <w:szCs w:val="18"/>
    </w:rPr>
  </w:style>
  <w:style w:type="paragraph" w:styleId="CommentText">
    <w:name w:val="annotation text"/>
    <w:basedOn w:val="Normal"/>
    <w:link w:val="CommentTextChar"/>
    <w:rsid w:val="00312C9A"/>
  </w:style>
  <w:style w:type="character" w:customStyle="1" w:styleId="CommentTextChar">
    <w:name w:val="Comment Text Char"/>
    <w:basedOn w:val="DefaultParagraphFont"/>
    <w:link w:val="CommentText"/>
    <w:rsid w:val="00312C9A"/>
    <w:rPr>
      <w:sz w:val="24"/>
      <w:szCs w:val="24"/>
    </w:rPr>
  </w:style>
  <w:style w:type="paragraph" w:styleId="CommentSubject">
    <w:name w:val="annotation subject"/>
    <w:basedOn w:val="CommentText"/>
    <w:next w:val="CommentText"/>
    <w:link w:val="CommentSubjectChar"/>
    <w:rsid w:val="00312C9A"/>
    <w:rPr>
      <w:b/>
      <w:bCs/>
      <w:sz w:val="20"/>
      <w:szCs w:val="20"/>
    </w:rPr>
  </w:style>
  <w:style w:type="character" w:customStyle="1" w:styleId="CommentSubjectChar">
    <w:name w:val="Comment Subject Char"/>
    <w:basedOn w:val="CommentTextChar"/>
    <w:link w:val="CommentSubject"/>
    <w:rsid w:val="00312C9A"/>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107009">
      <w:bodyDiv w:val="1"/>
      <w:marLeft w:val="84"/>
      <w:marRight w:val="84"/>
      <w:marTop w:val="12"/>
      <w:marBottom w:val="12"/>
      <w:divBdr>
        <w:top w:val="none" w:sz="0" w:space="0" w:color="auto"/>
        <w:left w:val="none" w:sz="0" w:space="0" w:color="auto"/>
        <w:bottom w:val="none" w:sz="0" w:space="0" w:color="auto"/>
        <w:right w:val="none" w:sz="0" w:space="0" w:color="auto"/>
      </w:divBdr>
      <w:divsChild>
        <w:div w:id="1153983992">
          <w:marLeft w:val="0"/>
          <w:marRight w:val="0"/>
          <w:marTop w:val="120"/>
          <w:marBottom w:val="0"/>
          <w:divBdr>
            <w:top w:val="none" w:sz="0" w:space="0" w:color="auto"/>
            <w:left w:val="none" w:sz="0" w:space="0" w:color="auto"/>
            <w:bottom w:val="none" w:sz="0" w:space="0" w:color="auto"/>
            <w:right w:val="none" w:sz="0" w:space="0" w:color="auto"/>
          </w:divBdr>
          <w:divsChild>
            <w:div w:id="1513454873">
              <w:marLeft w:val="0"/>
              <w:marRight w:val="0"/>
              <w:marTop w:val="0"/>
              <w:marBottom w:val="0"/>
              <w:divBdr>
                <w:top w:val="none" w:sz="0" w:space="0" w:color="auto"/>
                <w:left w:val="none" w:sz="0" w:space="0" w:color="auto"/>
                <w:bottom w:val="none" w:sz="0" w:space="0" w:color="auto"/>
                <w:right w:val="none" w:sz="0" w:space="0" w:color="auto"/>
              </w:divBdr>
              <w:divsChild>
                <w:div w:id="2092776084">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810992">
      <w:bodyDiv w:val="1"/>
      <w:marLeft w:val="84"/>
      <w:marRight w:val="84"/>
      <w:marTop w:val="12"/>
      <w:marBottom w:val="12"/>
      <w:divBdr>
        <w:top w:val="none" w:sz="0" w:space="0" w:color="auto"/>
        <w:left w:val="none" w:sz="0" w:space="0" w:color="auto"/>
        <w:bottom w:val="none" w:sz="0" w:space="0" w:color="auto"/>
        <w:right w:val="none" w:sz="0" w:space="0" w:color="auto"/>
      </w:divBdr>
      <w:divsChild>
        <w:div w:id="1105812043">
          <w:marLeft w:val="0"/>
          <w:marRight w:val="0"/>
          <w:marTop w:val="120"/>
          <w:marBottom w:val="0"/>
          <w:divBdr>
            <w:top w:val="none" w:sz="0" w:space="0" w:color="auto"/>
            <w:left w:val="none" w:sz="0" w:space="0" w:color="auto"/>
            <w:bottom w:val="none" w:sz="0" w:space="0" w:color="auto"/>
            <w:right w:val="none" w:sz="0" w:space="0" w:color="auto"/>
          </w:divBdr>
          <w:divsChild>
            <w:div w:id="274020778">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 w:id="646977824">
      <w:bodyDiv w:val="1"/>
      <w:marLeft w:val="84"/>
      <w:marRight w:val="84"/>
      <w:marTop w:val="12"/>
      <w:marBottom w:val="12"/>
      <w:divBdr>
        <w:top w:val="none" w:sz="0" w:space="0" w:color="auto"/>
        <w:left w:val="none" w:sz="0" w:space="0" w:color="auto"/>
        <w:bottom w:val="none" w:sz="0" w:space="0" w:color="auto"/>
        <w:right w:val="none" w:sz="0" w:space="0" w:color="auto"/>
      </w:divBdr>
      <w:divsChild>
        <w:div w:id="98574062">
          <w:marLeft w:val="0"/>
          <w:marRight w:val="0"/>
          <w:marTop w:val="120"/>
          <w:marBottom w:val="0"/>
          <w:divBdr>
            <w:top w:val="none" w:sz="0" w:space="0" w:color="auto"/>
            <w:left w:val="none" w:sz="0" w:space="0" w:color="auto"/>
            <w:bottom w:val="none" w:sz="0" w:space="0" w:color="auto"/>
            <w:right w:val="none" w:sz="0" w:space="0" w:color="auto"/>
          </w:divBdr>
        </w:div>
      </w:divsChild>
    </w:div>
    <w:div w:id="877278089">
      <w:bodyDiv w:val="1"/>
      <w:marLeft w:val="0"/>
      <w:marRight w:val="0"/>
      <w:marTop w:val="0"/>
      <w:marBottom w:val="0"/>
      <w:divBdr>
        <w:top w:val="none" w:sz="0" w:space="0" w:color="auto"/>
        <w:left w:val="none" w:sz="0" w:space="0" w:color="auto"/>
        <w:bottom w:val="none" w:sz="0" w:space="0" w:color="auto"/>
        <w:right w:val="none" w:sz="0" w:space="0" w:color="auto"/>
      </w:divBdr>
      <w:divsChild>
        <w:div w:id="1995644781">
          <w:marLeft w:val="15"/>
          <w:marRight w:val="0"/>
          <w:marTop w:val="0"/>
          <w:marBottom w:val="0"/>
          <w:divBdr>
            <w:top w:val="none" w:sz="0" w:space="0" w:color="auto"/>
            <w:left w:val="none" w:sz="0" w:space="0" w:color="auto"/>
            <w:bottom w:val="none" w:sz="0" w:space="0" w:color="auto"/>
            <w:right w:val="none" w:sz="0" w:space="0" w:color="auto"/>
          </w:divBdr>
        </w:div>
      </w:divsChild>
    </w:div>
    <w:div w:id="942808025">
      <w:bodyDiv w:val="1"/>
      <w:marLeft w:val="84"/>
      <w:marRight w:val="84"/>
      <w:marTop w:val="12"/>
      <w:marBottom w:val="12"/>
      <w:divBdr>
        <w:top w:val="none" w:sz="0" w:space="0" w:color="auto"/>
        <w:left w:val="none" w:sz="0" w:space="0" w:color="auto"/>
        <w:bottom w:val="none" w:sz="0" w:space="0" w:color="auto"/>
        <w:right w:val="none" w:sz="0" w:space="0" w:color="auto"/>
      </w:divBdr>
      <w:divsChild>
        <w:div w:id="465006775">
          <w:marLeft w:val="0"/>
          <w:marRight w:val="0"/>
          <w:marTop w:val="120"/>
          <w:marBottom w:val="0"/>
          <w:divBdr>
            <w:top w:val="none" w:sz="0" w:space="0" w:color="auto"/>
            <w:left w:val="none" w:sz="0" w:space="0" w:color="auto"/>
            <w:bottom w:val="none" w:sz="0" w:space="0" w:color="auto"/>
            <w:right w:val="none" w:sz="0" w:space="0" w:color="auto"/>
          </w:divBdr>
          <w:divsChild>
            <w:div w:id="1530946477">
              <w:marLeft w:val="0"/>
              <w:marRight w:val="0"/>
              <w:marTop w:val="0"/>
              <w:marBottom w:val="0"/>
              <w:divBdr>
                <w:top w:val="none" w:sz="0" w:space="0" w:color="auto"/>
                <w:left w:val="none" w:sz="0" w:space="0" w:color="auto"/>
                <w:bottom w:val="none" w:sz="0" w:space="0" w:color="auto"/>
                <w:right w:val="none" w:sz="0" w:space="0" w:color="auto"/>
              </w:divBdr>
              <w:divsChild>
                <w:div w:id="1366172320">
                  <w:marLeft w:val="567"/>
                  <w:marRight w:val="0"/>
                  <w:marTop w:val="0"/>
                  <w:marBottom w:val="0"/>
                  <w:divBdr>
                    <w:top w:val="none" w:sz="0" w:space="0" w:color="auto"/>
                    <w:left w:val="none" w:sz="0" w:space="0" w:color="auto"/>
                    <w:bottom w:val="none" w:sz="0" w:space="0" w:color="auto"/>
                    <w:right w:val="none" w:sz="0" w:space="0" w:color="auto"/>
                  </w:divBdr>
                </w:div>
                <w:div w:id="1913856101">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107676">
      <w:bodyDiv w:val="1"/>
      <w:marLeft w:val="0"/>
      <w:marRight w:val="0"/>
      <w:marTop w:val="0"/>
      <w:marBottom w:val="0"/>
      <w:divBdr>
        <w:top w:val="none" w:sz="0" w:space="0" w:color="auto"/>
        <w:left w:val="none" w:sz="0" w:space="0" w:color="auto"/>
        <w:bottom w:val="none" w:sz="0" w:space="0" w:color="auto"/>
        <w:right w:val="none" w:sz="0" w:space="0" w:color="auto"/>
      </w:divBdr>
      <w:divsChild>
        <w:div w:id="1905482912">
          <w:marLeft w:val="547"/>
          <w:marRight w:val="0"/>
          <w:marTop w:val="115"/>
          <w:marBottom w:val="0"/>
          <w:divBdr>
            <w:top w:val="none" w:sz="0" w:space="0" w:color="auto"/>
            <w:left w:val="none" w:sz="0" w:space="0" w:color="auto"/>
            <w:bottom w:val="none" w:sz="0" w:space="0" w:color="auto"/>
            <w:right w:val="none" w:sz="0" w:space="0" w:color="auto"/>
          </w:divBdr>
        </w:div>
        <w:div w:id="238104895">
          <w:marLeft w:val="547"/>
          <w:marRight w:val="0"/>
          <w:marTop w:val="115"/>
          <w:marBottom w:val="0"/>
          <w:divBdr>
            <w:top w:val="none" w:sz="0" w:space="0" w:color="auto"/>
            <w:left w:val="none" w:sz="0" w:space="0" w:color="auto"/>
            <w:bottom w:val="none" w:sz="0" w:space="0" w:color="auto"/>
            <w:right w:val="none" w:sz="0" w:space="0" w:color="auto"/>
          </w:divBdr>
        </w:div>
      </w:divsChild>
    </w:div>
    <w:div w:id="1709135938">
      <w:bodyDiv w:val="1"/>
      <w:marLeft w:val="84"/>
      <w:marRight w:val="84"/>
      <w:marTop w:val="12"/>
      <w:marBottom w:val="12"/>
      <w:divBdr>
        <w:top w:val="none" w:sz="0" w:space="0" w:color="auto"/>
        <w:left w:val="none" w:sz="0" w:space="0" w:color="auto"/>
        <w:bottom w:val="none" w:sz="0" w:space="0" w:color="auto"/>
        <w:right w:val="none" w:sz="0" w:space="0" w:color="auto"/>
      </w:divBdr>
      <w:divsChild>
        <w:div w:id="1340307454">
          <w:marLeft w:val="0"/>
          <w:marRight w:val="0"/>
          <w:marTop w:val="120"/>
          <w:marBottom w:val="0"/>
          <w:divBdr>
            <w:top w:val="none" w:sz="0" w:space="0" w:color="auto"/>
            <w:left w:val="none" w:sz="0" w:space="0" w:color="auto"/>
            <w:bottom w:val="none" w:sz="0" w:space="0" w:color="auto"/>
            <w:right w:val="none" w:sz="0" w:space="0" w:color="auto"/>
          </w:divBdr>
          <w:divsChild>
            <w:div w:id="1385103425">
              <w:marLeft w:val="0"/>
              <w:marRight w:val="0"/>
              <w:marTop w:val="0"/>
              <w:marBottom w:val="0"/>
              <w:divBdr>
                <w:top w:val="none" w:sz="0" w:space="0" w:color="auto"/>
                <w:left w:val="none" w:sz="0" w:space="0" w:color="auto"/>
                <w:bottom w:val="none" w:sz="0" w:space="0" w:color="auto"/>
                <w:right w:val="none" w:sz="0" w:space="0" w:color="auto"/>
              </w:divBdr>
              <w:divsChild>
                <w:div w:id="476265145">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836318">
      <w:bodyDiv w:val="1"/>
      <w:marLeft w:val="84"/>
      <w:marRight w:val="84"/>
      <w:marTop w:val="12"/>
      <w:marBottom w:val="12"/>
      <w:divBdr>
        <w:top w:val="none" w:sz="0" w:space="0" w:color="auto"/>
        <w:left w:val="none" w:sz="0" w:space="0" w:color="auto"/>
        <w:bottom w:val="none" w:sz="0" w:space="0" w:color="auto"/>
        <w:right w:val="none" w:sz="0" w:space="0" w:color="auto"/>
      </w:divBdr>
      <w:divsChild>
        <w:div w:id="369689723">
          <w:marLeft w:val="0"/>
          <w:marRight w:val="0"/>
          <w:marTop w:val="120"/>
          <w:marBottom w:val="0"/>
          <w:divBdr>
            <w:top w:val="none" w:sz="0" w:space="0" w:color="auto"/>
            <w:left w:val="none" w:sz="0" w:space="0" w:color="auto"/>
            <w:bottom w:val="none" w:sz="0" w:space="0" w:color="auto"/>
            <w:right w:val="none" w:sz="0" w:space="0" w:color="auto"/>
          </w:divBdr>
          <w:divsChild>
            <w:div w:id="2047676538">
              <w:marLeft w:val="0"/>
              <w:marRight w:val="0"/>
              <w:marTop w:val="0"/>
              <w:marBottom w:val="0"/>
              <w:divBdr>
                <w:top w:val="none" w:sz="0" w:space="0" w:color="auto"/>
                <w:left w:val="none" w:sz="0" w:space="0" w:color="auto"/>
                <w:bottom w:val="none" w:sz="0" w:space="0" w:color="auto"/>
                <w:right w:val="none" w:sz="0" w:space="0" w:color="auto"/>
              </w:divBdr>
              <w:divsChild>
                <w:div w:id="846597384">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23007">
      <w:bodyDiv w:val="1"/>
      <w:marLeft w:val="84"/>
      <w:marRight w:val="84"/>
      <w:marTop w:val="12"/>
      <w:marBottom w:val="12"/>
      <w:divBdr>
        <w:top w:val="none" w:sz="0" w:space="0" w:color="auto"/>
        <w:left w:val="none" w:sz="0" w:space="0" w:color="auto"/>
        <w:bottom w:val="none" w:sz="0" w:space="0" w:color="auto"/>
        <w:right w:val="none" w:sz="0" w:space="0" w:color="auto"/>
      </w:divBdr>
      <w:divsChild>
        <w:div w:id="1725913067">
          <w:marLeft w:val="0"/>
          <w:marRight w:val="0"/>
          <w:marTop w:val="120"/>
          <w:marBottom w:val="0"/>
          <w:divBdr>
            <w:top w:val="none" w:sz="0" w:space="0" w:color="auto"/>
            <w:left w:val="none" w:sz="0" w:space="0" w:color="auto"/>
            <w:bottom w:val="none" w:sz="0" w:space="0" w:color="auto"/>
            <w:right w:val="none" w:sz="0" w:space="0" w:color="auto"/>
          </w:divBdr>
          <w:divsChild>
            <w:div w:id="1080979797">
              <w:marLeft w:val="0"/>
              <w:marRight w:val="0"/>
              <w:marTop w:val="0"/>
              <w:marBottom w:val="0"/>
              <w:divBdr>
                <w:top w:val="none" w:sz="0" w:space="0" w:color="auto"/>
                <w:left w:val="none" w:sz="0" w:space="0" w:color="auto"/>
                <w:bottom w:val="none" w:sz="0" w:space="0" w:color="auto"/>
                <w:right w:val="none" w:sz="0" w:space="0" w:color="auto"/>
              </w:divBdr>
              <w:divsChild>
                <w:div w:id="610937026">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comments" Target="comments.xml"/><Relationship Id="rId12" Type="http://schemas.openxmlformats.org/officeDocument/2006/relationships/hyperlink" Target="http://unicornfoundation.org.nz/" TargetMode="External"/><Relationship Id="rId13" Type="http://schemas.openxmlformats.org/officeDocument/2006/relationships/hyperlink" Target="http://www.network.ac.nz" TargetMode="External"/><Relationship Id="rId14" Type="http://schemas.openxmlformats.org/officeDocument/2006/relationships/hyperlink" Target="http://www.netpatientfoundation.org" TargetMode="External"/><Relationship Id="rId15" Type="http://schemas.openxmlformats.org/officeDocument/2006/relationships/hyperlink" Target="http://www.thenetalliance.com/"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etwork.ac.nz" TargetMode="Externa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25</Pages>
  <Words>4797</Words>
  <Characters>27349</Characters>
  <Application>Microsoft Macintosh Word</Application>
  <DocSecurity>4</DocSecurity>
  <Lines>227</Lines>
  <Paragraphs>64</Paragraphs>
  <ScaleCrop>false</ScaleCrop>
  <HeadingPairs>
    <vt:vector size="2" baseType="variant">
      <vt:variant>
        <vt:lpstr>Title</vt:lpstr>
      </vt:variant>
      <vt:variant>
        <vt:i4>1</vt:i4>
      </vt:variant>
    </vt:vector>
  </HeadingPairs>
  <TitlesOfParts>
    <vt:vector size="1" baseType="lpstr">
      <vt:lpstr>Like all NET patients you can expect to face numerous tests and scans that will provide </vt:lpstr>
    </vt:vector>
  </TitlesOfParts>
  <Company>Auckland District Health Board</Company>
  <LinksUpToDate>false</LinksUpToDate>
  <CharactersWithSpaces>32082</CharactersWithSpaces>
  <SharedDoc>false</SharedDoc>
  <HLinks>
    <vt:vector size="18" baseType="variant">
      <vt:variant>
        <vt:i4>4063266</vt:i4>
      </vt:variant>
      <vt:variant>
        <vt:i4>12</vt:i4>
      </vt:variant>
      <vt:variant>
        <vt:i4>0</vt:i4>
      </vt:variant>
      <vt:variant>
        <vt:i4>5</vt:i4>
      </vt:variant>
      <vt:variant>
        <vt:lpwstr>http://www.thenetalliance.com/</vt:lpwstr>
      </vt:variant>
      <vt:variant>
        <vt:lpwstr/>
      </vt:variant>
      <vt:variant>
        <vt:i4>4718671</vt:i4>
      </vt:variant>
      <vt:variant>
        <vt:i4>9</vt:i4>
      </vt:variant>
      <vt:variant>
        <vt:i4>0</vt:i4>
      </vt:variant>
      <vt:variant>
        <vt:i4>5</vt:i4>
      </vt:variant>
      <vt:variant>
        <vt:lpwstr>http://www.netpatientfoundation.org/</vt:lpwstr>
      </vt:variant>
      <vt:variant>
        <vt:lpwstr/>
      </vt:variant>
      <vt:variant>
        <vt:i4>1572882</vt:i4>
      </vt:variant>
      <vt:variant>
        <vt:i4>6</vt:i4>
      </vt:variant>
      <vt:variant>
        <vt:i4>0</vt:i4>
      </vt:variant>
      <vt:variant>
        <vt:i4>5</vt:i4>
      </vt:variant>
      <vt:variant>
        <vt:lpwstr>http://unicornfoundation.org.nz/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Like all NET patients you can expect to face numerous tests and scans that will provide</dc:title>
  <dc:creator>Auckland District Health Board</dc:creator>
  <cp:lastModifiedBy>Siobhan Conroy</cp:lastModifiedBy>
  <cp:revision>2</cp:revision>
  <cp:lastPrinted>2013-11-26T21:58:00Z</cp:lastPrinted>
  <dcterms:created xsi:type="dcterms:W3CDTF">2014-03-20T05:06:00Z</dcterms:created>
  <dcterms:modified xsi:type="dcterms:W3CDTF">2014-03-20T05:06:00Z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2006767053</vt:i4>
  </property>
  <property fmtid="{D5CDD505-2E9C-101B-9397-08002B2CF9AE}" pid="3" name="_NewReviewCycle">
    <vt:lpwstr/>
  </property>
  <property fmtid="{D5CDD505-2E9C-101B-9397-08002B2CF9AE}" pid="4" name="_EmailSubject">
    <vt:lpwstr>Possible Final Draft?</vt:lpwstr>
  </property>
  <property fmtid="{D5CDD505-2E9C-101B-9397-08002B2CF9AE}" pid="5" name="_AuthorEmail">
    <vt:lpwstr>AvrilH@adhb.govt.nz</vt:lpwstr>
  </property>
  <property fmtid="{D5CDD505-2E9C-101B-9397-08002B2CF9AE}" pid="6" name="_AuthorEmailDisplayName">
    <vt:lpwstr>Avril Hull (ADHB)</vt:lpwstr>
  </property>
  <property fmtid="{D5CDD505-2E9C-101B-9397-08002B2CF9AE}" pid="7" name="_ReviewingToolsShownOnce">
    <vt:lpwstr/>
  </property>
</Properties>
</file>